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19C2BB0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527F1D84" w14:textId="77777777" w:rsidR="00974E99" w:rsidRPr="00405755" w:rsidRDefault="00974E99" w:rsidP="00D12F28">
            <w:pPr>
              <w:pStyle w:val="Documenttype"/>
            </w:pPr>
            <w:bookmarkStart w:id="0" w:name="_GoBack" w:colFirst="0" w:colLast="0"/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  <w:bookmarkEnd w:id="0"/>
    </w:tbl>
    <w:p w14:paraId="0F44FDDF" w14:textId="77777777" w:rsidR="008972C3" w:rsidRPr="00405755" w:rsidRDefault="008972C3" w:rsidP="003274DB"/>
    <w:p w14:paraId="64CBFC19" w14:textId="77777777" w:rsidR="00D74AE1" w:rsidRPr="00405755" w:rsidRDefault="00D74AE1" w:rsidP="003274DB"/>
    <w:p w14:paraId="00932BBE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1"/>
      <w:r w:rsidRPr="00405755">
        <w:t>e</w:t>
      </w:r>
      <w:commentRangeEnd w:id="1"/>
      <w:r w:rsidRPr="00405755">
        <w:rPr>
          <w:rStyle w:val="CommentReference"/>
          <w:caps w:val="0"/>
          <w:color w:val="auto"/>
        </w:rPr>
        <w:commentReference w:id="1"/>
      </w:r>
    </w:p>
    <w:p w14:paraId="2901D7A4" w14:textId="77777777" w:rsidR="00111E0A" w:rsidRPr="00405755" w:rsidRDefault="00111E0A" w:rsidP="003274DB"/>
    <w:p w14:paraId="46BA6A39" w14:textId="77777777" w:rsidR="00776004" w:rsidRPr="00405755" w:rsidRDefault="000C3F59" w:rsidP="00564664">
      <w:pPr>
        <w:pStyle w:val="Documentname"/>
      </w:pPr>
      <w:r>
        <w:t>GNSS Augmentation Services</w:t>
      </w:r>
    </w:p>
    <w:p w14:paraId="7889E229" w14:textId="77777777" w:rsidR="00D74AE1" w:rsidRPr="00405755" w:rsidRDefault="00D74AE1" w:rsidP="00D74AE1"/>
    <w:p w14:paraId="5CB63222" w14:textId="77777777" w:rsidR="006A48A6" w:rsidRPr="00405755" w:rsidRDefault="006A48A6" w:rsidP="00D74AE1"/>
    <w:p w14:paraId="54AE2A47" w14:textId="77777777" w:rsidR="005378B8" w:rsidRPr="00405755" w:rsidRDefault="005378B8" w:rsidP="00D74AE1"/>
    <w:p w14:paraId="3898BD29" w14:textId="77777777" w:rsidR="005378B8" w:rsidRPr="00405755" w:rsidRDefault="005378B8" w:rsidP="00D74AE1"/>
    <w:p w14:paraId="569D9FCA" w14:textId="77777777" w:rsidR="005378B8" w:rsidRPr="00405755" w:rsidRDefault="005378B8" w:rsidP="00D74AE1"/>
    <w:p w14:paraId="7807F6AD" w14:textId="77777777" w:rsidR="005378B8" w:rsidRPr="00405755" w:rsidRDefault="005378B8" w:rsidP="00D74AE1"/>
    <w:p w14:paraId="648F3312" w14:textId="77777777" w:rsidR="005378B8" w:rsidRPr="00405755" w:rsidRDefault="005378B8" w:rsidP="00D74AE1"/>
    <w:p w14:paraId="64A72CDA" w14:textId="77777777" w:rsidR="005378B8" w:rsidRPr="00405755" w:rsidRDefault="005378B8" w:rsidP="00D74AE1"/>
    <w:p w14:paraId="7C7095F0" w14:textId="77777777" w:rsidR="005378B8" w:rsidRPr="00405755" w:rsidRDefault="005378B8" w:rsidP="00D74AE1"/>
    <w:p w14:paraId="063503DD" w14:textId="77777777" w:rsidR="005378B8" w:rsidRPr="00405755" w:rsidRDefault="005378B8" w:rsidP="00D74AE1"/>
    <w:p w14:paraId="3AE1E983" w14:textId="77777777" w:rsidR="005378B8" w:rsidRPr="00405755" w:rsidRDefault="005378B8" w:rsidP="00D74AE1"/>
    <w:p w14:paraId="07C81139" w14:textId="77777777" w:rsidR="005378B8" w:rsidRPr="00405755" w:rsidRDefault="005378B8" w:rsidP="00D74AE1"/>
    <w:p w14:paraId="214967E3" w14:textId="77777777" w:rsidR="005378B8" w:rsidRPr="00405755" w:rsidRDefault="005378B8" w:rsidP="00D74AE1"/>
    <w:p w14:paraId="18234170" w14:textId="77777777" w:rsidR="005378B8" w:rsidRPr="00405755" w:rsidRDefault="005378B8" w:rsidP="00D74AE1"/>
    <w:p w14:paraId="1B923497" w14:textId="77777777" w:rsidR="005378B8" w:rsidRPr="00405755" w:rsidRDefault="005378B8" w:rsidP="00D74AE1"/>
    <w:p w14:paraId="52F84298" w14:textId="77777777" w:rsidR="005378B8" w:rsidRPr="00405755" w:rsidRDefault="005378B8" w:rsidP="00D74AE1"/>
    <w:p w14:paraId="191FB4D6" w14:textId="77777777" w:rsidR="005378B8" w:rsidRPr="00405755" w:rsidRDefault="005378B8" w:rsidP="00D74AE1"/>
    <w:p w14:paraId="706933A1" w14:textId="77777777" w:rsidR="005378B8" w:rsidRPr="00405755" w:rsidRDefault="005378B8" w:rsidP="00D74AE1"/>
    <w:p w14:paraId="0EEEA90B" w14:textId="77777777" w:rsidR="005378B8" w:rsidRPr="00405755" w:rsidRDefault="005378B8" w:rsidP="00D74AE1"/>
    <w:p w14:paraId="74D7C0B7" w14:textId="77777777" w:rsidR="005378B8" w:rsidRPr="00405755" w:rsidRDefault="005378B8" w:rsidP="00D74AE1"/>
    <w:p w14:paraId="140935C1" w14:textId="77777777" w:rsidR="005378B8" w:rsidRPr="00405755" w:rsidRDefault="005378B8" w:rsidP="00D74AE1"/>
    <w:p w14:paraId="405FD799" w14:textId="77777777" w:rsidR="005378B8" w:rsidRPr="00405755" w:rsidRDefault="005378B8" w:rsidP="00D74AE1"/>
    <w:p w14:paraId="37DEE20C" w14:textId="77777777" w:rsidR="005378B8" w:rsidRPr="00405755" w:rsidRDefault="005378B8" w:rsidP="00D74AE1"/>
    <w:p w14:paraId="7C92BB8D" w14:textId="77777777" w:rsidR="005378B8" w:rsidRPr="00405755" w:rsidRDefault="005378B8" w:rsidP="00D74AE1"/>
    <w:p w14:paraId="2431FE38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2"/>
      <w:r w:rsidRPr="00405755">
        <w:t>1.0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14:paraId="2CF276B2" w14:textId="77777777" w:rsidR="006A48A6" w:rsidRDefault="005378B8" w:rsidP="005378B8">
      <w:pPr>
        <w:pStyle w:val="Documentdate"/>
      </w:pPr>
      <w:r w:rsidRPr="00405755">
        <w:t xml:space="preserve">Document </w:t>
      </w:r>
      <w:commentRangeStart w:id="3"/>
      <w:r w:rsidRPr="00405755">
        <w:t>date</w:t>
      </w:r>
      <w:commentRangeEnd w:id="3"/>
      <w:r w:rsidRPr="00405755">
        <w:rPr>
          <w:rStyle w:val="CommentReference"/>
          <w:b w:val="0"/>
          <w:color w:val="auto"/>
        </w:rPr>
        <w:commentReference w:id="3"/>
      </w:r>
    </w:p>
    <w:p w14:paraId="6CC06806" w14:textId="77777777" w:rsidR="0072592B" w:rsidRPr="00405755" w:rsidRDefault="0072592B" w:rsidP="0072592B">
      <w:pPr>
        <w:pStyle w:val="Revokes"/>
      </w:pPr>
    </w:p>
    <w:p w14:paraId="2C639475" w14:textId="77777777"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3432419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22D3FC5" w14:textId="77777777" w:rsidTr="005E4659">
        <w:tc>
          <w:tcPr>
            <w:tcW w:w="1908" w:type="dxa"/>
          </w:tcPr>
          <w:p w14:paraId="41CC938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0443740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4086C3D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17F7701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F439B6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2056F07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537D3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35D5CD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A94C6C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89B7E2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042F27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379CB9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C027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9AFDA5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A56EAC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E5DD7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283CD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63EE9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5C551F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5BD89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66E510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126A2D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24258F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A2FC9E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C900E9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D8D721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5E495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9AE28D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66140B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BFD77B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5E768DA" w14:textId="77777777" w:rsidR="00914E26" w:rsidRPr="00405755" w:rsidRDefault="00914E26" w:rsidP="00914E26">
            <w:pPr>
              <w:pStyle w:val="Tabletext"/>
            </w:pPr>
          </w:p>
        </w:tc>
      </w:tr>
    </w:tbl>
    <w:p w14:paraId="5961C268" w14:textId="77777777" w:rsidR="005E4659" w:rsidRDefault="005E4659" w:rsidP="00914E26">
      <w:pPr>
        <w:spacing w:after="200" w:line="276" w:lineRule="auto"/>
      </w:pPr>
    </w:p>
    <w:p w14:paraId="166BE4C1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43372D7" w14:textId="77777777" w:rsidR="00530A84" w:rsidRDefault="00530A84" w:rsidP="00914E26">
      <w:pPr>
        <w:spacing w:after="200" w:line="276" w:lineRule="auto"/>
      </w:pPr>
    </w:p>
    <w:p w14:paraId="04C97AD3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079A687" w14:textId="77777777" w:rsidR="001B7940" w:rsidRDefault="001B7940" w:rsidP="001B7940">
      <w:pPr>
        <w:pStyle w:val="THECOUNCIL"/>
      </w:pPr>
      <w:bookmarkStart w:id="4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15F65386" w14:textId="77777777" w:rsidR="00470488" w:rsidRDefault="00166C2E" w:rsidP="001B7940">
      <w:pPr>
        <w:pStyle w:val="Noting"/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470488">
        <w:t>:</w:t>
      </w:r>
    </w:p>
    <w:p w14:paraId="25EF044A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5D843EBB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35678073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5EB7808F" w14:textId="5E3570AB" w:rsidR="00166C2E" w:rsidRDefault="0020782B" w:rsidP="00470488">
      <w:pPr>
        <w:pStyle w:val="List1-recommendation"/>
        <w:numPr>
          <w:ilvl w:val="0"/>
          <w:numId w:val="37"/>
        </w:numPr>
      </w:pPr>
      <w:r>
        <w:t>The recognised need to provide clarity on GNSS augmentation services being offered for maritime use, as noted in IMO Resolution A.1046 (27) and IALA R</w:t>
      </w:r>
      <w:r w:rsidR="003F0991">
        <w:t xml:space="preserve">ecommendation </w:t>
      </w:r>
      <w:r>
        <w:t xml:space="preserve">121, </w:t>
      </w:r>
    </w:p>
    <w:p w14:paraId="40CBE469" w14:textId="77777777" w:rsidR="003230A8" w:rsidRDefault="003230A8" w:rsidP="003230A8">
      <w:pPr>
        <w:pStyle w:val="List1-recommendation"/>
        <w:numPr>
          <w:ilvl w:val="0"/>
          <w:numId w:val="37"/>
        </w:numPr>
      </w:pPr>
      <w:r>
        <w:t xml:space="preserve">The </w:t>
      </w:r>
      <w:r w:rsidR="007319A9">
        <w:t xml:space="preserve">decision of </w:t>
      </w:r>
      <w:r>
        <w:t xml:space="preserve">IMO </w:t>
      </w:r>
      <w:r w:rsidR="007319A9">
        <w:t xml:space="preserve">MSC 98 that augmentation services cannot be recognised as components of its </w:t>
      </w:r>
      <w:r>
        <w:t>World Wide Radio Navigation Service (WWRNS)</w:t>
      </w:r>
      <w:r w:rsidR="007319A9">
        <w:t xml:space="preserve">. </w:t>
      </w:r>
    </w:p>
    <w:p w14:paraId="371C8EB6" w14:textId="46A24122" w:rsidR="007319A9" w:rsidRDefault="007319A9" w:rsidP="007319A9">
      <w:pPr>
        <w:pStyle w:val="List1-recommendation"/>
        <w:numPr>
          <w:ilvl w:val="0"/>
          <w:numId w:val="37"/>
        </w:numPr>
      </w:pPr>
      <w:r>
        <w:t>That some augmentation services</w:t>
      </w:r>
      <w:r w:rsidR="0020782B">
        <w:t>, while being</w:t>
      </w:r>
      <w:r>
        <w:t xml:space="preserve"> available to </w:t>
      </w:r>
      <w:r w:rsidR="0020782B">
        <w:t>maritime user equipment</w:t>
      </w:r>
      <w:r>
        <w:t xml:space="preserve">, </w:t>
      </w:r>
      <w:r w:rsidR="0020782B">
        <w:t>may not have been provided for maritime use and may not recognise a maritime user.</w:t>
      </w:r>
      <w:r>
        <w:t xml:space="preserve"> </w:t>
      </w:r>
    </w:p>
    <w:p w14:paraId="59A99A6E" w14:textId="77777777" w:rsidR="00086B29" w:rsidRPr="00166C2E" w:rsidRDefault="00086B29" w:rsidP="007319A9">
      <w:pPr>
        <w:pStyle w:val="List1-recommendation"/>
        <w:numPr>
          <w:ilvl w:val="0"/>
          <w:numId w:val="37"/>
        </w:numPr>
      </w:pPr>
    </w:p>
    <w:p w14:paraId="5D9BA000" w14:textId="7D4C8DB2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 w:rsidR="007319A9">
        <w:t>need for a clear</w:t>
      </w:r>
      <w:r w:rsidR="0020782B">
        <w:t xml:space="preserve"> understanding of which </w:t>
      </w:r>
      <w:r w:rsidR="007319A9">
        <w:t>GNSS Augmentation Services</w:t>
      </w:r>
      <w:r w:rsidR="0020782B">
        <w:t xml:space="preserve"> are being offered for use by shipping</w:t>
      </w:r>
      <w:r>
        <w:t>,</w:t>
      </w:r>
    </w:p>
    <w:p w14:paraId="36560F92" w14:textId="77777777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the </w:t>
      </w:r>
      <w:r w:rsidRPr="00B9146E">
        <w:t xml:space="preserve">Recommendation </w:t>
      </w:r>
      <w:r w:rsidR="008D16C2" w:rsidRPr="00B9146E">
        <w:t>on</w:t>
      </w:r>
      <w:r w:rsidR="008D16C2">
        <w:rPr>
          <w:i/>
        </w:rPr>
        <w:t xml:space="preserve"> </w:t>
      </w:r>
      <w:r w:rsidR="007319A9">
        <w:rPr>
          <w:i/>
        </w:rPr>
        <w:t>GNSS Augmentation Services</w:t>
      </w:r>
      <w:r w:rsidRPr="00A326AC">
        <w:t xml:space="preserve">, </w:t>
      </w:r>
      <w:r w:rsidR="007319A9">
        <w:t>as described below</w:t>
      </w:r>
      <w:r w:rsidR="001B7940" w:rsidRPr="00405755">
        <w:t>,</w:t>
      </w:r>
      <w:r w:rsidR="007319A9">
        <w:t xml:space="preserve"> which will enable service providers to formally declare and capture their service offering,</w:t>
      </w:r>
    </w:p>
    <w:p w14:paraId="1EA01946" w14:textId="77777777" w:rsidR="00F714FC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</w:t>
      </w:r>
      <w:r w:rsidR="007319A9">
        <w:t>s and GNSS Augmentation service providers’</w:t>
      </w:r>
      <w:r w:rsidRPr="00A326AC">
        <w:t xml:space="preserve"> worldwide</w:t>
      </w:r>
      <w:r w:rsidR="00F714FC">
        <w:t xml:space="preserve"> to support this Recommendation,</w:t>
      </w:r>
    </w:p>
    <w:p w14:paraId="7EF665F9" w14:textId="4CE7717A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</w:t>
      </w:r>
      <w:r w:rsidR="00086B29">
        <w:t>/Organisations</w:t>
      </w:r>
      <w:r w:rsidR="005A5370" w:rsidRPr="00460028">
        <w:t xml:space="preserve"> providing mar</w:t>
      </w:r>
      <w:r w:rsidR="005A5370">
        <w:t xml:space="preserve">ine aids to navigation services </w:t>
      </w:r>
      <w:r w:rsidR="00F714FC">
        <w:t xml:space="preserve">submit a formal declaration of their maritime GNSS augmentation service for collation in the </w:t>
      </w:r>
      <w:ins w:id="6" w:author="Seamus Doyle" w:date="2018-09-17T15:51:00Z">
        <w:r w:rsidR="00F6376B">
          <w:t xml:space="preserve">format of the </w:t>
        </w:r>
      </w:ins>
      <w:r w:rsidR="00F714FC">
        <w:t>Annex of this Recommendation,</w:t>
      </w:r>
    </w:p>
    <w:p w14:paraId="4DB2EF9A" w14:textId="51083036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 xml:space="preserve">the </w:t>
      </w:r>
      <w:r w:rsidR="00E714E1">
        <w:rPr>
          <w:i/>
        </w:rPr>
        <w:t xml:space="preserve">IALA </w:t>
      </w:r>
      <w:r w:rsidR="007319A9">
        <w:rPr>
          <w:i/>
        </w:rPr>
        <w:t>Engineering and Sustainability Committee (ENG)</w:t>
      </w:r>
      <w:r w:rsidR="00F631CA">
        <w:rPr>
          <w:i/>
        </w:rPr>
        <w:t>,</w:t>
      </w:r>
      <w:r w:rsidR="00B9146E">
        <w:rPr>
          <w:i/>
        </w:rPr>
        <w:t xml:space="preserve"> </w:t>
      </w:r>
      <w:r w:rsidR="00B9146E" w:rsidRPr="00B9146E">
        <w:rPr>
          <w:i/>
        </w:rPr>
        <w:t>or such other committee as the Council may direct</w:t>
      </w:r>
      <w:r w:rsidR="00F631CA">
        <w:rPr>
          <w:i/>
        </w:rPr>
        <w:t>,</w:t>
      </w:r>
      <w:r w:rsidRPr="00A326AC">
        <w:t xml:space="preserve"> to keep the Recommendation under review and to propose amendments as necessar</w:t>
      </w:r>
      <w:r>
        <w:t>y</w:t>
      </w:r>
      <w:r w:rsidR="00320A41">
        <w:t>.</w:t>
      </w:r>
    </w:p>
    <w:bookmarkEnd w:id="4"/>
    <w:p w14:paraId="649EC162" w14:textId="2F05A6EB" w:rsidR="0044753A" w:rsidRDefault="0044753A" w:rsidP="00E93C3D">
      <w:pPr>
        <w:pStyle w:val="Lista-recommendationtext"/>
      </w:pPr>
    </w:p>
    <w:p w14:paraId="06E14F7B" w14:textId="58B1118F" w:rsidR="00D90D37" w:rsidRDefault="00D90D37">
      <w:pPr>
        <w:spacing w:after="200" w:line="276" w:lineRule="auto"/>
        <w:rPr>
          <w:sz w:val="22"/>
        </w:rPr>
      </w:pPr>
      <w:r>
        <w:br w:type="page"/>
      </w:r>
    </w:p>
    <w:p w14:paraId="1BFB83ED" w14:textId="048300E0" w:rsidR="00D90D37" w:rsidRDefault="00D90D37" w:rsidP="00E93C3D">
      <w:pPr>
        <w:pStyle w:val="Lista-recommendationtext"/>
      </w:pPr>
    </w:p>
    <w:p w14:paraId="0AE0330D" w14:textId="77777777" w:rsidR="003F0991" w:rsidRDefault="000A54EB" w:rsidP="003F0991">
      <w:pPr>
        <w:pStyle w:val="Noting"/>
      </w:pPr>
      <w:commentRangeStart w:id="7"/>
      <w:r>
        <w:rPr>
          <w:b/>
        </w:rPr>
        <w:t>Introduction</w:t>
      </w:r>
      <w:commentRangeEnd w:id="7"/>
      <w:r w:rsidR="00E00E87">
        <w:rPr>
          <w:rStyle w:val="CommentReference"/>
          <w:rFonts w:eastAsiaTheme="minorHAnsi" w:cstheme="minorBidi"/>
        </w:rPr>
        <w:commentReference w:id="7"/>
      </w:r>
    </w:p>
    <w:p w14:paraId="1750FDBC" w14:textId="746BA3AE" w:rsidR="003F0991" w:rsidRDefault="00E00E87" w:rsidP="003F0991">
      <w:pPr>
        <w:pStyle w:val="Noting"/>
      </w:pPr>
      <w:ins w:id="8" w:author="Seamus Doyle" w:date="2018-09-17T15:49:00Z">
        <w:r>
          <w:t xml:space="preserve">Considering that </w:t>
        </w:r>
      </w:ins>
      <w:r w:rsidR="003F0991">
        <w:t>Mariners</w:t>
      </w:r>
      <w:r w:rsidR="002639CB">
        <w:t xml:space="preserve"> are able to receive a number of </w:t>
      </w:r>
      <w:r w:rsidR="000A54EB" w:rsidRPr="000A54EB">
        <w:t>GNSS augmentation</w:t>
      </w:r>
      <w:r w:rsidR="002639CB">
        <w:t xml:space="preserve"> services, including some that may not be </w:t>
      </w:r>
      <w:r w:rsidR="003F0991">
        <w:t>provided</w:t>
      </w:r>
      <w:r w:rsidR="002639CB">
        <w:t xml:space="preserve"> for maritime use.  It is recommended that service providers </w:t>
      </w:r>
      <w:r w:rsidR="003F0991">
        <w:t>offering</w:t>
      </w:r>
      <w:r w:rsidR="002639CB">
        <w:t xml:space="preserve"> services to a maritime use</w:t>
      </w:r>
      <w:r w:rsidR="003F0991">
        <w:t xml:space="preserve">r, provide a declaration to make it clear to the maritime user community.  </w:t>
      </w:r>
    </w:p>
    <w:p w14:paraId="730CC4B4" w14:textId="5208D718" w:rsidR="002639CB" w:rsidRDefault="003F0991" w:rsidP="003F0991">
      <w:pPr>
        <w:pStyle w:val="Noting"/>
      </w:pPr>
      <w:del w:id="9" w:author="Seamus Doyle" w:date="2018-09-17T15:49:00Z">
        <w:r w:rsidDel="00E00E87">
          <w:delText>The aim of this Recommendation is</w:delText>
        </w:r>
      </w:del>
      <w:ins w:id="10" w:author="Seamus Doyle" w:date="2018-09-17T15:49:00Z">
        <w:r w:rsidR="00E00E87">
          <w:t>Considering that an</w:t>
        </w:r>
      </w:ins>
      <w:r w:rsidR="005C7A9B">
        <w:t xml:space="preserve"> </w:t>
      </w:r>
      <w:del w:id="11" w:author="Seamus Doyle" w:date="2018-09-17T15:49:00Z">
        <w:r w:rsidDel="00E00E87">
          <w:delText xml:space="preserve"> to </w:delText>
        </w:r>
      </w:del>
      <w:r>
        <w:t xml:space="preserve">outline </w:t>
      </w:r>
      <w:ins w:id="12" w:author="Seamus Doyle" w:date="2018-09-17T15:50:00Z">
        <w:r w:rsidR="00E00E87">
          <w:t xml:space="preserve">of </w:t>
        </w:r>
      </w:ins>
      <w:r>
        <w:t xml:space="preserve">the type of information required </w:t>
      </w:r>
      <w:del w:id="13" w:author="Seamus Doyle" w:date="2018-09-17T15:50:00Z">
        <w:r w:rsidDel="00E00E87">
          <w:delText xml:space="preserve">and to provide </w:delText>
        </w:r>
      </w:del>
      <w:r>
        <w:t>a simple pro-forma template that can be used to convey key information about the service</w:t>
      </w:r>
      <w:ins w:id="14" w:author="Seamus Doyle" w:date="2018-09-17T15:50:00Z">
        <w:r w:rsidR="00E00E87">
          <w:t xml:space="preserve"> is needed</w:t>
        </w:r>
      </w:ins>
      <w:r>
        <w:t xml:space="preserve">.  Submitted declarations will be added to the appendix of this document which will be available on the IALA website for all maritime stakeholders to refer to. </w:t>
      </w:r>
    </w:p>
    <w:p w14:paraId="4CF8EC54" w14:textId="11076515" w:rsidR="000A54EB" w:rsidRDefault="002639CB" w:rsidP="00D90D37">
      <w:pPr>
        <w:pStyle w:val="Noting"/>
        <w:rPr>
          <w:b/>
        </w:rPr>
      </w:pPr>
      <w:r>
        <w:rPr>
          <w:b/>
        </w:rPr>
        <w:t>Service provider considerations</w:t>
      </w:r>
    </w:p>
    <w:p w14:paraId="08B31395" w14:textId="609ABC2F" w:rsidR="000A54EB" w:rsidRDefault="00E00E87" w:rsidP="00D90D37">
      <w:pPr>
        <w:pStyle w:val="Noting"/>
      </w:pPr>
      <w:ins w:id="15" w:author="Seamus Doyle" w:date="2018-09-17T15:50:00Z">
        <w:r>
          <w:t xml:space="preserve">Recommends that </w:t>
        </w:r>
      </w:ins>
      <w:r w:rsidR="000A54EB">
        <w:t xml:space="preserve">GNSS augmentation service providers </w:t>
      </w:r>
      <w:del w:id="16" w:author="Seamus Doyle" w:date="2018-09-17T15:50:00Z">
        <w:r w:rsidR="000A54EB" w:rsidDel="00E00E87">
          <w:delText xml:space="preserve">are </w:delText>
        </w:r>
        <w:r w:rsidR="003F0991" w:rsidDel="00E00E87">
          <w:delText>encouraged</w:delText>
        </w:r>
        <w:r w:rsidR="000A54EB" w:rsidDel="00E00E87">
          <w:delText xml:space="preserve"> to </w:delText>
        </w:r>
      </w:del>
      <w:r w:rsidR="000A54EB">
        <w:t xml:space="preserve">provide </w:t>
      </w:r>
      <w:r w:rsidR="002639CB">
        <w:t>the following</w:t>
      </w:r>
      <w:r w:rsidR="003F0991">
        <w:t xml:space="preserve"> information</w:t>
      </w:r>
      <w:r w:rsidR="002639CB">
        <w:t>:</w:t>
      </w:r>
    </w:p>
    <w:p w14:paraId="1B5CDB8D" w14:textId="72A46DF2" w:rsidR="003F0991" w:rsidRDefault="003F0991" w:rsidP="000A54EB">
      <w:pPr>
        <w:pStyle w:val="Noting"/>
        <w:numPr>
          <w:ilvl w:val="0"/>
          <w:numId w:val="39"/>
        </w:numPr>
      </w:pPr>
      <w:r>
        <w:t>A description of the service being offered, including which GNSS are supported;</w:t>
      </w:r>
    </w:p>
    <w:p w14:paraId="257C4FCC" w14:textId="508F84A0" w:rsidR="000A54EB" w:rsidRDefault="000A54EB" w:rsidP="000A54EB">
      <w:pPr>
        <w:pStyle w:val="Noting"/>
        <w:numPr>
          <w:ilvl w:val="0"/>
          <w:numId w:val="39"/>
        </w:numPr>
      </w:pPr>
      <w:r>
        <w:t>that the service offered is operational and available for use by merchant shipping</w:t>
      </w:r>
      <w:r w:rsidR="00786C8F">
        <w:t>;</w:t>
      </w:r>
    </w:p>
    <w:p w14:paraId="7B772295" w14:textId="77777777" w:rsidR="003F0991" w:rsidRDefault="003F0991" w:rsidP="003F0991">
      <w:pPr>
        <w:pStyle w:val="Noting"/>
        <w:numPr>
          <w:ilvl w:val="0"/>
          <w:numId w:val="39"/>
        </w:numPr>
      </w:pPr>
      <w:r>
        <w:t>that its continued service is assured;</w:t>
      </w:r>
    </w:p>
    <w:p w14:paraId="14A8FA18" w14:textId="11168A96" w:rsidR="000A54EB" w:rsidRDefault="000A54EB" w:rsidP="000A54EB">
      <w:pPr>
        <w:pStyle w:val="Noting"/>
        <w:numPr>
          <w:ilvl w:val="0"/>
          <w:numId w:val="39"/>
        </w:numPr>
      </w:pPr>
      <w:r>
        <w:t xml:space="preserve">that any future changes will be backward compatible, or </w:t>
      </w:r>
      <w:r w:rsidR="002639CB">
        <w:t>where this is not possible, sufficient</w:t>
      </w:r>
      <w:r>
        <w:t xml:space="preserve"> notice </w:t>
      </w:r>
      <w:r w:rsidR="002639CB">
        <w:t xml:space="preserve">shall be provided </w:t>
      </w:r>
      <w:r>
        <w:t>to enable mariners t</w:t>
      </w:r>
      <w:r w:rsidR="00786C8F">
        <w:t xml:space="preserve">o update equipment as necessary; </w:t>
      </w:r>
    </w:p>
    <w:p w14:paraId="0286E315" w14:textId="77777777" w:rsidR="003F0991" w:rsidRDefault="003F0991" w:rsidP="003F0991">
      <w:pPr>
        <w:pStyle w:val="Noting"/>
        <w:numPr>
          <w:ilvl w:val="0"/>
          <w:numId w:val="39"/>
        </w:numPr>
      </w:pPr>
      <w:r>
        <w:t>identification of the service provider;</w:t>
      </w:r>
    </w:p>
    <w:p w14:paraId="7AF8CA30" w14:textId="3EF2A3C9" w:rsidR="003F0991" w:rsidRDefault="003F0991" w:rsidP="000A54EB">
      <w:pPr>
        <w:pStyle w:val="Noting"/>
        <w:numPr>
          <w:ilvl w:val="0"/>
          <w:numId w:val="39"/>
        </w:numPr>
      </w:pPr>
      <w:proofErr w:type="gramStart"/>
      <w:r>
        <w:t>advice</w:t>
      </w:r>
      <w:proofErr w:type="gramEnd"/>
      <w:r>
        <w:t xml:space="preserve"> on where information relating to the service can be found, along with relevant references to standards and specifications that the service complies with.</w:t>
      </w:r>
    </w:p>
    <w:p w14:paraId="232D7C30" w14:textId="42E0592E" w:rsidR="00D90D37" w:rsidRPr="002639CB" w:rsidRDefault="002639CB" w:rsidP="002639CB">
      <w:pPr>
        <w:pStyle w:val="Noting"/>
        <w:rPr>
          <w:b/>
        </w:rPr>
      </w:pPr>
      <w:r w:rsidRPr="002639CB">
        <w:rPr>
          <w:b/>
        </w:rPr>
        <w:t>Service provision characteristics</w:t>
      </w:r>
    </w:p>
    <w:p w14:paraId="33CA2409" w14:textId="2B323EA0" w:rsidR="002639CB" w:rsidRDefault="00E00E87" w:rsidP="002639CB">
      <w:pPr>
        <w:pStyle w:val="Noting"/>
      </w:pPr>
      <w:ins w:id="17" w:author="Seamus Doyle" w:date="2018-09-17T15:50:00Z">
        <w:r>
          <w:t xml:space="preserve">Recommends that </w:t>
        </w:r>
      </w:ins>
      <w:r w:rsidR="002639CB">
        <w:t xml:space="preserve">GNSS augmentation service providers should provide </w:t>
      </w:r>
      <w:r w:rsidR="003F0991">
        <w:t>the following specific details relating to the service being offered:</w:t>
      </w:r>
    </w:p>
    <w:p w14:paraId="5CD5176E" w14:textId="07501AD2" w:rsidR="002639CB" w:rsidRDefault="002639CB" w:rsidP="002639CB">
      <w:pPr>
        <w:pStyle w:val="Noting"/>
        <w:numPr>
          <w:ilvl w:val="0"/>
          <w:numId w:val="39"/>
        </w:numPr>
      </w:pPr>
      <w:r>
        <w:t xml:space="preserve">the area within which their GNSS augmentation service can be used and what criteria </w:t>
      </w:r>
      <w:r w:rsidR="00630502">
        <w:t xml:space="preserve">is used to </w:t>
      </w:r>
      <w:r>
        <w:t>define the l</w:t>
      </w:r>
      <w:r w:rsidR="00786C8F">
        <w:t>imits of the coverage area;</w:t>
      </w:r>
    </w:p>
    <w:p w14:paraId="4EEF3928" w14:textId="202C9B80" w:rsidR="00D90D37" w:rsidRDefault="002639CB" w:rsidP="00182B51">
      <w:pPr>
        <w:pStyle w:val="Noting"/>
        <w:numPr>
          <w:ilvl w:val="0"/>
          <w:numId w:val="39"/>
        </w:numPr>
      </w:pPr>
      <w:r>
        <w:t>the expected performance in terms of accuracy, availability, continuity and integrity</w:t>
      </w:r>
      <w:r w:rsidR="00786C8F">
        <w:t xml:space="preserve">; </w:t>
      </w:r>
    </w:p>
    <w:p w14:paraId="3C4594DE" w14:textId="77777777" w:rsidR="00630502" w:rsidRDefault="002639CB" w:rsidP="00182B51">
      <w:pPr>
        <w:pStyle w:val="Noting"/>
        <w:numPr>
          <w:ilvl w:val="0"/>
          <w:numId w:val="39"/>
        </w:numPr>
      </w:pPr>
      <w:r>
        <w:t xml:space="preserve">the format in which the GNSS augmentation </w:t>
      </w:r>
      <w:r w:rsidR="0056098E">
        <w:t>data</w:t>
      </w:r>
      <w:r>
        <w:t xml:space="preserve"> is provided</w:t>
      </w:r>
      <w:r w:rsidR="003F0991">
        <w:t xml:space="preserve"> and by what method;</w:t>
      </w:r>
    </w:p>
    <w:p w14:paraId="65FAE2EB" w14:textId="41260049" w:rsidR="002639CB" w:rsidRDefault="00630502" w:rsidP="00182B51">
      <w:pPr>
        <w:pStyle w:val="Noting"/>
        <w:numPr>
          <w:ilvl w:val="0"/>
          <w:numId w:val="39"/>
        </w:numPr>
      </w:pPr>
      <w:r>
        <w:t>the format and method used to convey information about service outages and planned maintenance periods;</w:t>
      </w:r>
      <w:r w:rsidR="003F0991">
        <w:t xml:space="preserve"> and</w:t>
      </w:r>
    </w:p>
    <w:p w14:paraId="3155B373" w14:textId="00D02ACB" w:rsidR="00BD34F5" w:rsidRDefault="00630502" w:rsidP="003F0991">
      <w:pPr>
        <w:pStyle w:val="ListParagraph"/>
        <w:numPr>
          <w:ilvl w:val="0"/>
          <w:numId w:val="39"/>
        </w:numPr>
        <w:spacing w:after="120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proofErr w:type="gramStart"/>
      <w:r>
        <w:rPr>
          <w:rFonts w:asciiTheme="minorHAnsi" w:hAnsiTheme="minorHAnsi" w:cs="Arial"/>
          <w:kern w:val="0"/>
          <w:sz w:val="24"/>
          <w:lang w:val="en-GB"/>
        </w:rPr>
        <w:t>a</w:t>
      </w:r>
      <w:r w:rsidR="003F0991" w:rsidRPr="003F0991">
        <w:rPr>
          <w:rFonts w:asciiTheme="minorHAnsi" w:hAnsiTheme="minorHAnsi" w:cs="Arial"/>
          <w:kern w:val="0"/>
          <w:sz w:val="24"/>
          <w:lang w:val="en-GB"/>
        </w:rPr>
        <w:t>dvice</w:t>
      </w:r>
      <w:proofErr w:type="gramEnd"/>
      <w:r w:rsidR="003F0991" w:rsidRPr="003F0991">
        <w:rPr>
          <w:rFonts w:asciiTheme="minorHAnsi" w:hAnsiTheme="minorHAnsi" w:cs="Arial"/>
          <w:kern w:val="0"/>
          <w:sz w:val="24"/>
          <w:lang w:val="en-GB"/>
        </w:rPr>
        <w:t xml:space="preserve"> for safe use of the service</w:t>
      </w:r>
      <w:r>
        <w:rPr>
          <w:rFonts w:asciiTheme="minorHAnsi" w:hAnsiTheme="minorHAnsi" w:cs="Arial"/>
          <w:kern w:val="0"/>
          <w:sz w:val="24"/>
          <w:lang w:val="en-GB"/>
        </w:rPr>
        <w:t>.</w:t>
      </w:r>
    </w:p>
    <w:p w14:paraId="4D065981" w14:textId="77777777" w:rsidR="00BD34F5" w:rsidRDefault="00BD34F5">
      <w:pPr>
        <w:spacing w:after="200" w:line="276" w:lineRule="auto"/>
        <w:rPr>
          <w:rFonts w:eastAsia="Times New Roman" w:cs="Arial"/>
          <w:sz w:val="24"/>
          <w:szCs w:val="24"/>
        </w:rPr>
      </w:pPr>
      <w:r>
        <w:rPr>
          <w:rFonts w:cs="Arial"/>
          <w:sz w:val="24"/>
        </w:rPr>
        <w:br w:type="page"/>
      </w:r>
    </w:p>
    <w:p w14:paraId="425CE529" w14:textId="6D5C874B" w:rsidR="003F0991" w:rsidRDefault="00BD34F5" w:rsidP="001C70A2">
      <w:pPr>
        <w:pStyle w:val="Annex"/>
      </w:pPr>
      <w:r>
        <w:lastRenderedPageBreak/>
        <w:t>Pro-forma template</w:t>
      </w:r>
    </w:p>
    <w:p w14:paraId="7C67F167" w14:textId="6E28AD2A" w:rsidR="00BD34F5" w:rsidRDefault="00BD34F5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06A3020F" w14:textId="6F22876D" w:rsidR="00BD34F5" w:rsidRDefault="00BD34F5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Date:</w:t>
      </w:r>
      <w:r w:rsidR="00C835DA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710069594"/>
          <w:placeholder>
            <w:docPart w:val="DefaultPlaceholder_-1854013438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915F02" w:rsidRPr="004B0F2B">
            <w:rPr>
              <w:rStyle w:val="PlaceholderText"/>
            </w:rPr>
            <w:t>Click or tap to enter a date.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    </w:t>
      </w:r>
      <w:r>
        <w:rPr>
          <w:rFonts w:asciiTheme="minorHAnsi" w:hAnsiTheme="minorHAnsi" w:cs="Arial"/>
          <w:kern w:val="0"/>
          <w:sz w:val="24"/>
          <w:lang w:val="en-GB"/>
        </w:rPr>
        <w:t>Service name</w:t>
      </w:r>
      <w:proofErr w:type="gramStart"/>
      <w:r>
        <w:rPr>
          <w:rFonts w:asciiTheme="minorHAnsi" w:hAnsiTheme="minorHAnsi" w:cs="Arial"/>
          <w:kern w:val="0"/>
          <w:sz w:val="24"/>
          <w:lang w:val="en-GB"/>
        </w:rPr>
        <w:t>:</w:t>
      </w:r>
      <w:proofErr w:type="gramEnd"/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734535735"/>
          <w:placeholder>
            <w:docPart w:val="DefaultPlaceholder_-1854013440"/>
          </w:placeholder>
          <w:showingPlcHdr/>
        </w:sdtPr>
        <w:sdtEndPr/>
        <w:sdtContent>
          <w:r w:rsidR="00915F02" w:rsidRPr="004B0F2B">
            <w:rPr>
              <w:rStyle w:val="PlaceholderText"/>
            </w:rPr>
            <w:t>Click or tap here to enter text.</w:t>
          </w:r>
        </w:sdtContent>
      </w:sdt>
    </w:p>
    <w:p w14:paraId="1AB26633" w14:textId="69C0DA4B" w:rsid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26835766" w14:textId="3BF77E8D" w:rsidR="0041602D" w:rsidRP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2FA53EBA" w14:textId="17FD947F" w:rsidR="00915F02" w:rsidRDefault="00915F02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55667103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Contact number: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2020424990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3DBB27B2" w14:textId="5F829544" w:rsidR="00BD34F5" w:rsidRDefault="00BD34F5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Service Description:</w:t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830495536"/>
          <w:placeholder>
            <w:docPart w:val="DefaultPlaceholder_-1854013440"/>
          </w:placeholder>
          <w:showingPlcHdr/>
        </w:sdtPr>
        <w:sdtEndPr/>
        <w:sdtContent>
          <w:r w:rsidR="00915F02" w:rsidRPr="004B0F2B">
            <w:rPr>
              <w:rStyle w:val="PlaceholderText"/>
            </w:rPr>
            <w:t>Click or tap here to enter text.</w:t>
          </w:r>
        </w:sdtContent>
      </w:sdt>
    </w:p>
    <w:p w14:paraId="4791C399" w14:textId="77777777" w:rsidR="00915F02" w:rsidRDefault="00915F02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796F72F2" w14:textId="55CA1B33" w:rsidR="00BD34F5" w:rsidRDefault="005B4781" w:rsidP="00BD34F5">
      <w:pPr>
        <w:pStyle w:val="Noting"/>
      </w:pPr>
      <w:sdt>
        <w:sdtPr>
          <w:id w:val="-1972280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C835DA">
        <w:t xml:space="preserve"> </w:t>
      </w:r>
      <w:r w:rsidR="00BD34F5">
        <w:t>I/we confirm that the service offered is operational and available for use by merchant shipping</w:t>
      </w:r>
      <w:r w:rsidR="00C835DA">
        <w:t>.</w:t>
      </w:r>
    </w:p>
    <w:p w14:paraId="4399B16A" w14:textId="7432F9F5" w:rsidR="00BD34F5" w:rsidRDefault="005B4781" w:rsidP="00BD34F5">
      <w:pPr>
        <w:pStyle w:val="Noting"/>
      </w:pPr>
      <w:sdt>
        <w:sdtPr>
          <w:id w:val="813605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I/we confirm that its continued service is assured</w:t>
      </w:r>
      <w:r w:rsidR="00C835DA">
        <w:t>.</w:t>
      </w:r>
    </w:p>
    <w:p w14:paraId="7A3800F4" w14:textId="1D48C523" w:rsidR="00BD34F5" w:rsidRDefault="005B4781" w:rsidP="00BD34F5">
      <w:pPr>
        <w:pStyle w:val="Noting"/>
      </w:pPr>
      <w:sdt>
        <w:sdtPr>
          <w:id w:val="136386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I/we confirm that any future changes will be backward compatible, or where this is not possible, sufficient notice shall be provided to enable mariners to update equipment as necessary</w:t>
      </w:r>
      <w:r w:rsidR="00C835DA">
        <w:t>.</w:t>
      </w:r>
    </w:p>
    <w:p w14:paraId="7A120404" w14:textId="40B2F780" w:rsidR="00915F02" w:rsidRDefault="00915F02" w:rsidP="00915F02">
      <w:pPr>
        <w:pStyle w:val="Noting"/>
      </w:pPr>
      <w:r>
        <w:t xml:space="preserve">Information relating to the service can be found at: </w:t>
      </w:r>
      <w:sdt>
        <w:sdtPr>
          <w:id w:val="-121164974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7E25BFDA" w14:textId="7D85CC75" w:rsidR="00915F02" w:rsidRDefault="00915F02" w:rsidP="00915F02">
      <w:pPr>
        <w:pStyle w:val="Noting"/>
      </w:pPr>
      <w:r>
        <w:t xml:space="preserve">The service complies with the following standards and/or specifications: </w:t>
      </w:r>
      <w:sdt>
        <w:sdtPr>
          <w:id w:val="-1943754601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5F426B2A" w14:textId="6A1665D7" w:rsidR="0041602D" w:rsidRPr="0041602D" w:rsidRDefault="0041602D" w:rsidP="00BD34F5">
      <w:pPr>
        <w:pStyle w:val="Noting"/>
        <w:rPr>
          <w:b/>
          <w:u w:val="single"/>
        </w:rPr>
      </w:pPr>
      <w:r w:rsidRPr="0041602D">
        <w:rPr>
          <w:b/>
          <w:u w:val="single"/>
        </w:rPr>
        <w:t>Service specifics</w:t>
      </w:r>
    </w:p>
    <w:p w14:paraId="1DAC0428" w14:textId="49856DC2" w:rsidR="0041602D" w:rsidRDefault="0041602D" w:rsidP="0041602D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supported:</w:t>
      </w: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874539666"/>
          <w:placeholder>
            <w:docPart w:val="8026AAD7E3954BDCBB1AAFE632D85B6F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1BD32263" w14:textId="02599B92" w:rsidR="0041602D" w:rsidRDefault="0041602D" w:rsidP="001774C5">
      <w:pPr>
        <w:pStyle w:val="Noting"/>
      </w:pPr>
      <w:r>
        <w:t>The service is available within the following area:</w:t>
      </w:r>
      <w:r w:rsidR="001774C5">
        <w:t xml:space="preserve"> </w:t>
      </w:r>
      <w:sdt>
        <w:sdtPr>
          <w:id w:val="-912859275"/>
          <w:placeholder>
            <w:docPart w:val="DefaultPlaceholder_-1854013440"/>
          </w:placeholder>
          <w:showingPlcHdr/>
        </w:sdtPr>
        <w:sdtEndPr/>
        <w:sdtContent>
          <w:r w:rsidR="001774C5" w:rsidRPr="004B0F2B">
            <w:rPr>
              <w:rStyle w:val="PlaceholderText"/>
            </w:rPr>
            <w:t>Click or tap here to enter text.</w:t>
          </w:r>
        </w:sdtContent>
      </w:sdt>
    </w:p>
    <w:p w14:paraId="630D9A48" w14:textId="4B76D60A" w:rsidR="0041602D" w:rsidRDefault="0041602D" w:rsidP="001774C5">
      <w:pPr>
        <w:pStyle w:val="Noting"/>
      </w:pPr>
      <w:r>
        <w:t>The coverage area is limited by:</w:t>
      </w:r>
      <w:r w:rsidR="001774C5">
        <w:t xml:space="preserve"> </w:t>
      </w:r>
      <w:sdt>
        <w:sdtPr>
          <w:id w:val="-787586282"/>
          <w:placeholder>
            <w:docPart w:val="DefaultPlaceholder_-1854013440"/>
          </w:placeholder>
          <w:showingPlcHdr/>
        </w:sdtPr>
        <w:sdtEndPr/>
        <w:sdtContent>
          <w:r w:rsidR="001774C5" w:rsidRPr="004B0F2B">
            <w:rPr>
              <w:rStyle w:val="PlaceholderText"/>
            </w:rPr>
            <w:t>Click or tap here to enter text.</w:t>
          </w:r>
        </w:sdtContent>
      </w:sdt>
    </w:p>
    <w:p w14:paraId="6A8D59DF" w14:textId="1DBBC470" w:rsidR="0041602D" w:rsidRDefault="0041602D" w:rsidP="001774C5">
      <w:pPr>
        <w:pStyle w:val="Noting"/>
      </w:pPr>
      <w:r>
        <w:t>The expected performance in terms of accuracy, availability, continuity and integrity</w:t>
      </w:r>
      <w:r w:rsidR="001774C5">
        <w:t xml:space="preserve"> is:</w:t>
      </w:r>
    </w:p>
    <w:sdt>
      <w:sdtPr>
        <w:id w:val="1126430312"/>
        <w:placeholder>
          <w:docPart w:val="DefaultPlaceholder_-1854013440"/>
        </w:placeholder>
        <w:showingPlcHdr/>
      </w:sdtPr>
      <w:sdtEndPr/>
      <w:sdtContent>
        <w:p w14:paraId="476BCA3D" w14:textId="380D2513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5C5A6033" w14:textId="729F32EF" w:rsidR="001774C5" w:rsidRDefault="001774C5" w:rsidP="001774C5">
      <w:pPr>
        <w:pStyle w:val="Noting"/>
      </w:pPr>
      <w:r>
        <w:t>Augmentation data is provided in the following format(s) and corresponding communication method:</w:t>
      </w:r>
    </w:p>
    <w:sdt>
      <w:sdtPr>
        <w:id w:val="-1848626918"/>
        <w:placeholder>
          <w:docPart w:val="DefaultPlaceholder_-1854013440"/>
        </w:placeholder>
        <w:showingPlcHdr/>
      </w:sdtPr>
      <w:sdtEndPr/>
      <w:sdtContent>
        <w:p w14:paraId="6071EE83" w14:textId="073272FE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7ED2A00A" w14:textId="4A478FA0" w:rsidR="001774C5" w:rsidRDefault="001774C5" w:rsidP="001774C5">
      <w:pPr>
        <w:pStyle w:val="Noting"/>
        <w:spacing w:after="120"/>
      </w:pPr>
      <w:r>
        <w:t>Information regarding s</w:t>
      </w:r>
      <w:r w:rsidR="0041602D">
        <w:t xml:space="preserve">ervice outages </w:t>
      </w:r>
      <w:r>
        <w:t>and planned maintenance periods is made available to mariners within the coverage area by the following method:</w:t>
      </w:r>
    </w:p>
    <w:sdt>
      <w:sdtPr>
        <w:id w:val="507177732"/>
        <w:placeholder>
          <w:docPart w:val="DefaultPlaceholder_-1854013440"/>
        </w:placeholder>
        <w:showingPlcHdr/>
      </w:sdtPr>
      <w:sdtEndPr/>
      <w:sdtContent>
        <w:p w14:paraId="5236CFAF" w14:textId="33574C57" w:rsidR="001774C5" w:rsidRDefault="001774C5" w:rsidP="001774C5">
          <w:pPr>
            <w:pStyle w:val="Noting"/>
            <w:spacing w:after="120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650C4F9C" w14:textId="63BDCF5D" w:rsidR="0041602D" w:rsidRDefault="001774C5" w:rsidP="001774C5">
      <w:pPr>
        <w:pStyle w:val="Noting"/>
        <w:spacing w:after="120"/>
      </w:pPr>
      <w:r>
        <w:t xml:space="preserve">General </w:t>
      </w:r>
      <w:r w:rsidR="0041602D" w:rsidRPr="001774C5">
        <w:t>advice for safe use of the service.</w:t>
      </w:r>
    </w:p>
    <w:sdt>
      <w:sdtPr>
        <w:rPr>
          <w:rFonts w:cs="Arial"/>
          <w:sz w:val="24"/>
        </w:rPr>
        <w:id w:val="-1101410026"/>
        <w:placeholder>
          <w:docPart w:val="DefaultPlaceholder_-1854013440"/>
        </w:placeholder>
        <w:showingPlcHdr/>
      </w:sdtPr>
      <w:sdtEndPr/>
      <w:sdtContent>
        <w:p w14:paraId="6926E237" w14:textId="53C4194F" w:rsidR="00BD34F5" w:rsidRPr="001774C5" w:rsidRDefault="001774C5" w:rsidP="001774C5">
          <w:pPr>
            <w:spacing w:after="120"/>
            <w:ind w:firstLine="567"/>
            <w:rPr>
              <w:rFonts w:cs="Arial"/>
              <w:sz w:val="24"/>
            </w:rPr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433A15CE" w14:textId="52C9EA7B" w:rsidR="00314DC2" w:rsidRDefault="00314DC2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3B909A1D" w14:textId="2D56FC95" w:rsidR="00314DC2" w:rsidRDefault="00314DC2" w:rsidP="00314DC2">
      <w:pPr>
        <w:pStyle w:val="Annex"/>
      </w:pPr>
      <w:r>
        <w:lastRenderedPageBreak/>
        <w:t>Pro-forma template - example</w:t>
      </w:r>
    </w:p>
    <w:p w14:paraId="6B7F9758" w14:textId="6F0C3239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Date: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713422410"/>
          <w:placeholder>
            <w:docPart w:val="05420376A51A4318BD7D7F94948C9060"/>
          </w:placeholder>
          <w:date w:fullDate="2018-09-14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r>
            <w:rPr>
              <w:rFonts w:asciiTheme="minorHAnsi" w:hAnsiTheme="minorHAnsi" w:cs="Arial"/>
              <w:kern w:val="0"/>
              <w:sz w:val="24"/>
              <w:lang w:val="en-GB"/>
            </w:rPr>
            <w:t>14/09/2018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</w:t>
      </w:r>
      <w:r w:rsidR="00F93369">
        <w:rPr>
          <w:rFonts w:asciiTheme="minorHAnsi" w:hAnsiTheme="minorHAnsi" w:cs="Arial"/>
          <w:kern w:val="0"/>
          <w:sz w:val="24"/>
          <w:lang w:val="en-GB"/>
        </w:rPr>
        <w:tab/>
      </w:r>
      <w:r w:rsidR="00F93369"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 xml:space="preserve">Service name: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623464095"/>
          <w:placeholder>
            <w:docPart w:val="735386D2F4014D73B91340A3499FA136"/>
          </w:placeholder>
        </w:sdtPr>
        <w:sdtEndPr/>
        <w:sdtContent>
          <w:r>
            <w:rPr>
              <w:rFonts w:asciiTheme="minorHAnsi" w:hAnsiTheme="minorHAnsi" w:cs="Arial"/>
              <w:kern w:val="0"/>
              <w:sz w:val="24"/>
              <w:lang w:val="en-GB"/>
            </w:rPr>
            <w:t xml:space="preserve">GLA Differential GPS </w:t>
          </w:r>
        </w:sdtContent>
      </w:sdt>
    </w:p>
    <w:p w14:paraId="17A79C99" w14:textId="77777777" w:rsidR="00314DC2" w:rsidRPr="0041602D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0C504214" w14:textId="77777777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provider: </w:t>
      </w:r>
      <w:sdt>
        <w:sdtPr>
          <w:rPr>
            <w:rFonts w:asciiTheme="minorHAnsi" w:hAnsiTheme="minorHAnsi" w:cs="Arial"/>
            <w:i/>
            <w:kern w:val="0"/>
            <w:sz w:val="24"/>
            <w:lang w:val="en-GB"/>
          </w:rPr>
          <w:id w:val="786159726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General Lighthouse Authorities of the UK and Ireland</w:t>
          </w:r>
        </w:sdtContent>
      </w:sdt>
      <w:r w:rsidRPr="00944B73">
        <w:rPr>
          <w:rFonts w:asciiTheme="minorHAnsi" w:hAnsiTheme="minorHAnsi" w:cs="Arial"/>
          <w:i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 xml:space="preserve">    </w:t>
      </w:r>
    </w:p>
    <w:p w14:paraId="142F44E5" w14:textId="79B783D5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Contact number</w:t>
      </w:r>
      <w:r w:rsidRPr="00944B73">
        <w:rPr>
          <w:rFonts w:asciiTheme="minorHAnsi" w:hAnsiTheme="minorHAnsi" w:cs="Arial"/>
          <w:i/>
          <w:kern w:val="0"/>
          <w:sz w:val="24"/>
          <w:lang w:val="en-GB"/>
        </w:rPr>
        <w:t xml:space="preserve">: </w:t>
      </w:r>
      <w:sdt>
        <w:sdtPr>
          <w:rPr>
            <w:rFonts w:asciiTheme="minorHAnsi" w:hAnsiTheme="minorHAnsi" w:cs="Arial"/>
            <w:i/>
            <w:kern w:val="0"/>
            <w:sz w:val="24"/>
            <w:lang w:val="en-GB"/>
          </w:rPr>
          <w:id w:val="1752541694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+44 (0)1255 245141</w:t>
          </w:r>
        </w:sdtContent>
      </w:sdt>
    </w:p>
    <w:p w14:paraId="70120A91" w14:textId="500EB8AC" w:rsidR="00314DC2" w:rsidRPr="00944B73" w:rsidRDefault="00314DC2" w:rsidP="00944B73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Description: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576061584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The GLA operate 14 marine radio beacon DGPS reference stations which provide integrity information and GPS corrections to mariners operating within our waters</w:t>
          </w:r>
          <w:r>
            <w:rPr>
              <w:rFonts w:asciiTheme="minorHAnsi" w:hAnsiTheme="minorHAnsi" w:cs="Arial"/>
              <w:kern w:val="0"/>
              <w:sz w:val="24"/>
              <w:lang w:val="en-GB"/>
            </w:rPr>
            <w:t xml:space="preserve">. </w:t>
          </w:r>
        </w:sdtContent>
      </w:sdt>
    </w:p>
    <w:p w14:paraId="7F2C4ECA" w14:textId="45DCFD8C" w:rsidR="00314DC2" w:rsidRDefault="005B4781" w:rsidP="00314DC2">
      <w:pPr>
        <w:pStyle w:val="Noting"/>
      </w:pPr>
      <w:sdt>
        <w:sdtPr>
          <w:id w:val="-4763004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 xml:space="preserve"> I/we confirm that the service offered is operational and available for use by merchant shipping.</w:t>
      </w:r>
    </w:p>
    <w:p w14:paraId="61D78DCC" w14:textId="51DCA046" w:rsidR="00314DC2" w:rsidRDefault="005B4781" w:rsidP="00314DC2">
      <w:pPr>
        <w:pStyle w:val="Noting"/>
      </w:pPr>
      <w:sdt>
        <w:sdtPr>
          <w:id w:val="5544376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>I/we confirm that its continued service is assured.</w:t>
      </w:r>
    </w:p>
    <w:p w14:paraId="2567B309" w14:textId="6775AFE4" w:rsidR="00314DC2" w:rsidRDefault="005B4781" w:rsidP="00314DC2">
      <w:pPr>
        <w:pStyle w:val="Noting"/>
      </w:pPr>
      <w:sdt>
        <w:sdtPr>
          <w:id w:val="-7491939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>I/we confirm that any future changes will be backward compatible, or where this is not possible, sufficient notice shall be provided to enable mariners to update equipment as necessary.</w:t>
      </w:r>
    </w:p>
    <w:p w14:paraId="68701927" w14:textId="3B4E3F90" w:rsidR="00944B73" w:rsidRDefault="00314DC2" w:rsidP="00314DC2">
      <w:pPr>
        <w:pStyle w:val="Noting"/>
      </w:pPr>
      <w:r>
        <w:t>Information relating to the service can be found at:</w:t>
      </w:r>
      <w:r w:rsidR="00944B73">
        <w:t xml:space="preserve"> </w:t>
      </w:r>
      <w:sdt>
        <w:sdtPr>
          <w:id w:val="-996886599"/>
          <w:placeholder>
            <w:docPart w:val="E49958848331430D85655E44C315A6D4"/>
          </w:placeholder>
        </w:sdtPr>
        <w:sdtEndPr/>
        <w:sdtContent>
          <w:hyperlink r:id="rId18" w:history="1">
            <w:r w:rsidR="00944B73" w:rsidRPr="00944B73">
              <w:rPr>
                <w:rStyle w:val="Hyperlink"/>
                <w:i/>
              </w:rPr>
              <w:t>www.trinityhouse.co.uk</w:t>
            </w:r>
          </w:hyperlink>
          <w:r w:rsidR="00944B73" w:rsidRPr="00944B73">
            <w:rPr>
              <w:i/>
            </w:rPr>
            <w:t xml:space="preserve">, </w:t>
          </w:r>
          <w:hyperlink r:id="rId19" w:history="1">
            <w:r w:rsidR="00944B73" w:rsidRPr="00944B73">
              <w:rPr>
                <w:rStyle w:val="Hyperlink"/>
                <w:i/>
              </w:rPr>
              <w:t>www.nlb.org.uk</w:t>
            </w:r>
          </w:hyperlink>
          <w:r w:rsidR="00944B73" w:rsidRPr="00944B73">
            <w:rPr>
              <w:i/>
            </w:rPr>
            <w:t>, www.cil.ie</w:t>
          </w:r>
        </w:sdtContent>
      </w:sdt>
    </w:p>
    <w:p w14:paraId="04FF3A1E" w14:textId="430C52CE" w:rsidR="00314DC2" w:rsidRPr="00944B73" w:rsidRDefault="00314DC2" w:rsidP="00314DC2">
      <w:pPr>
        <w:pStyle w:val="Noting"/>
        <w:rPr>
          <w:i/>
        </w:rPr>
      </w:pPr>
      <w:r>
        <w:t xml:space="preserve">The service complies with the following standards and/or specifications: </w:t>
      </w:r>
      <w:sdt>
        <w:sdtPr>
          <w:rPr>
            <w:i/>
          </w:rPr>
          <w:id w:val="-1711327981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IALA Recommendation R-121 and Guideline 1112.</w:t>
          </w:r>
        </w:sdtContent>
      </w:sdt>
    </w:p>
    <w:p w14:paraId="4E653277" w14:textId="77777777" w:rsidR="00314DC2" w:rsidRPr="0041602D" w:rsidRDefault="00314DC2" w:rsidP="00314DC2">
      <w:pPr>
        <w:pStyle w:val="Noting"/>
        <w:rPr>
          <w:b/>
          <w:u w:val="single"/>
        </w:rPr>
      </w:pPr>
      <w:r w:rsidRPr="0041602D">
        <w:rPr>
          <w:b/>
          <w:u w:val="single"/>
        </w:rPr>
        <w:t>Service specifics</w:t>
      </w:r>
    </w:p>
    <w:p w14:paraId="1B4DE775" w14:textId="35B15397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supported:</w:t>
      </w: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1963450763"/>
          <w:placeholder>
            <w:docPart w:val="AEF6B4BD8A3D4CC787406B9FDF33642E"/>
          </w:placeholder>
        </w:sdtPr>
        <w:sdtEndPr/>
        <w:sdtContent>
          <w:r w:rsidR="00944B73"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GPS L1</w:t>
          </w:r>
          <w:r w:rsidR="00944B73">
            <w:rPr>
              <w:rFonts w:asciiTheme="minorHAnsi" w:hAnsiTheme="minorHAnsi" w:cs="Arial"/>
              <w:kern w:val="0"/>
              <w:sz w:val="24"/>
              <w:lang w:val="en-GB"/>
            </w:rPr>
            <w:t xml:space="preserve"> </w:t>
          </w:r>
        </w:sdtContent>
      </w:sdt>
    </w:p>
    <w:p w14:paraId="16B54062" w14:textId="18DFC542" w:rsidR="00314DC2" w:rsidRDefault="00314DC2" w:rsidP="00314DC2">
      <w:pPr>
        <w:pStyle w:val="Noting"/>
      </w:pPr>
      <w:r>
        <w:t xml:space="preserve">The service is available within the following area: </w:t>
      </w:r>
      <w:sdt>
        <w:sdtPr>
          <w:id w:val="-47373727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The GLA service offers mariners accuracies of better than 5m (95%) when operating within 50 nautical miles of the coast.</w:t>
          </w:r>
          <w:r w:rsidR="00944B73">
            <w:t xml:space="preserve"> </w:t>
          </w:r>
        </w:sdtContent>
      </w:sdt>
    </w:p>
    <w:p w14:paraId="4273B104" w14:textId="7FA0F453" w:rsidR="00314DC2" w:rsidRDefault="00314DC2" w:rsidP="00314DC2">
      <w:pPr>
        <w:pStyle w:val="Noting"/>
      </w:pPr>
      <w:r>
        <w:t xml:space="preserve">The coverage area is limited by: </w:t>
      </w:r>
      <w:sdt>
        <w:sdtPr>
          <w:id w:val="665439780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A distance of 50 nautical miles.</w:t>
          </w:r>
          <w:r w:rsidR="00944B73">
            <w:t xml:space="preserve"> </w:t>
          </w:r>
        </w:sdtContent>
      </w:sdt>
    </w:p>
    <w:p w14:paraId="6B5AAFE1" w14:textId="77777777" w:rsidR="00314DC2" w:rsidRDefault="00314DC2" w:rsidP="00314DC2">
      <w:pPr>
        <w:pStyle w:val="Noting"/>
      </w:pPr>
      <w:r>
        <w:t>The expected performance in terms of accuracy, availability, continuity and integrity is:</w:t>
      </w:r>
    </w:p>
    <w:sdt>
      <w:sdtPr>
        <w:id w:val="-1383852928"/>
        <w:placeholder>
          <w:docPart w:val="735386D2F4014D73B91340A3499FA136"/>
        </w:placeholder>
      </w:sdtPr>
      <w:sdtEndPr/>
      <w:sdtContent>
        <w:p w14:paraId="111A4B3E" w14:textId="70C7D8A5" w:rsidR="00314DC2" w:rsidRDefault="00944B73" w:rsidP="00314DC2">
          <w:pPr>
            <w:pStyle w:val="Noting"/>
          </w:pPr>
          <w:r w:rsidRPr="00944B73">
            <w:rPr>
              <w:i/>
            </w:rPr>
            <w:t>In line with Recommendation R-121 and Guideline 112</w:t>
          </w:r>
          <w:r>
            <w:t>.</w:t>
          </w:r>
        </w:p>
      </w:sdtContent>
    </w:sdt>
    <w:p w14:paraId="38C550C8" w14:textId="77777777" w:rsidR="00314DC2" w:rsidRDefault="00314DC2" w:rsidP="00314DC2">
      <w:pPr>
        <w:pStyle w:val="Noting"/>
      </w:pPr>
      <w:r>
        <w:t>Augmentation data is provided in the following format(s) and corresponding communication method:</w:t>
      </w:r>
    </w:p>
    <w:sdt>
      <w:sdtPr>
        <w:id w:val="-1313470240"/>
        <w:placeholder>
          <w:docPart w:val="735386D2F4014D73B91340A3499FA136"/>
        </w:placeholder>
      </w:sdtPr>
      <w:sdtEndPr/>
      <w:sdtContent>
        <w:p w14:paraId="04B8D889" w14:textId="0E535D69" w:rsidR="00314DC2" w:rsidRDefault="00944B73" w:rsidP="00314DC2">
          <w:pPr>
            <w:pStyle w:val="Noting"/>
          </w:pPr>
          <w:r w:rsidRPr="00944B73">
            <w:rPr>
              <w:i/>
            </w:rPr>
            <w:t>RTCM broadcast standard 2.3, providing by MF radio transmission in the range of 283.5-325 kHz</w:t>
          </w:r>
          <w:r>
            <w:t xml:space="preserve"> </w:t>
          </w:r>
        </w:p>
      </w:sdtContent>
    </w:sdt>
    <w:p w14:paraId="4257A502" w14:textId="2008D902" w:rsidR="00314DC2" w:rsidRDefault="00314DC2" w:rsidP="00314DC2">
      <w:pPr>
        <w:pStyle w:val="Noting"/>
        <w:spacing w:after="120"/>
      </w:pPr>
      <w:r>
        <w:t xml:space="preserve">Information regarding service outages and planned maintenance periods is made available to </w:t>
      </w:r>
      <w:r w:rsidR="00581487">
        <w:t>mariners</w:t>
      </w:r>
      <w:r>
        <w:t xml:space="preserve"> within the coverage area by the following method:</w:t>
      </w:r>
    </w:p>
    <w:sdt>
      <w:sdtPr>
        <w:id w:val="-1131708527"/>
        <w:placeholder>
          <w:docPart w:val="735386D2F4014D73B91340A3499FA136"/>
        </w:placeholder>
      </w:sdtPr>
      <w:sdtEndPr/>
      <w:sdtContent>
        <w:p w14:paraId="37622222" w14:textId="18ADA442" w:rsidR="00314DC2" w:rsidRDefault="00F631CA" w:rsidP="00314DC2">
          <w:pPr>
            <w:pStyle w:val="Noting"/>
            <w:spacing w:after="120"/>
          </w:pPr>
          <w:r>
            <w:t xml:space="preserve">GLA </w:t>
          </w:r>
          <w:r w:rsidR="00944B73" w:rsidRPr="00944B73">
            <w:rPr>
              <w:i/>
            </w:rPr>
            <w:t>Notices to mariners or local radio broadcast as appropriate</w:t>
          </w:r>
          <w:r w:rsidR="00944B73">
            <w:t xml:space="preserve">. </w:t>
          </w:r>
        </w:p>
      </w:sdtContent>
    </w:sdt>
    <w:p w14:paraId="4AC4351D" w14:textId="77777777" w:rsidR="00314DC2" w:rsidRDefault="00314DC2" w:rsidP="00314DC2">
      <w:pPr>
        <w:pStyle w:val="Noting"/>
        <w:spacing w:after="120"/>
      </w:pPr>
      <w:r>
        <w:t xml:space="preserve">General </w:t>
      </w:r>
      <w:r w:rsidRPr="001774C5">
        <w:t>advice for safe use of the service.</w:t>
      </w:r>
    </w:p>
    <w:sdt>
      <w:sdtPr>
        <w:rPr>
          <w:rFonts w:cs="Arial"/>
          <w:sz w:val="24"/>
        </w:rPr>
        <w:id w:val="1250857085"/>
        <w:placeholder>
          <w:docPart w:val="735386D2F4014D73B91340A3499FA136"/>
        </w:placeholder>
      </w:sdtPr>
      <w:sdtEndPr/>
      <w:sdtContent>
        <w:p w14:paraId="64366D4E" w14:textId="254ACE17" w:rsidR="00314DC2" w:rsidRPr="001774C5" w:rsidRDefault="00F631CA" w:rsidP="00F93369">
          <w:pPr>
            <w:spacing w:after="120"/>
            <w:ind w:left="567"/>
            <w:rPr>
              <w:rFonts w:cs="Arial"/>
              <w:sz w:val="24"/>
            </w:rPr>
          </w:pPr>
          <w:r>
            <w:rPr>
              <w:rFonts w:cs="Arial"/>
              <w:i/>
              <w:sz w:val="24"/>
            </w:rPr>
            <w:t xml:space="preserve">Mariners are encouraged to ensure their receiver is set to select the nearest marine radiobeacon and that any alarms are enabled. </w:t>
          </w:r>
        </w:p>
      </w:sdtContent>
    </w:sdt>
    <w:p w14:paraId="273563C6" w14:textId="77777777" w:rsidR="0020782B" w:rsidRPr="00E93C3D" w:rsidRDefault="0020782B" w:rsidP="003F0991">
      <w:pPr>
        <w:pStyle w:val="Noting"/>
        <w:ind w:left="927"/>
      </w:pPr>
    </w:p>
    <w:sectPr w:rsidR="0020782B" w:rsidRPr="00E93C3D" w:rsidSect="0083218D">
      <w:headerReference w:type="even" r:id="rId20"/>
      <w:headerReference w:type="default" r:id="rId21"/>
      <w:headerReference w:type="first" r:id="rId2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ichael Hadley" w:date="2016-02-07T14:36:00Z" w:initials="MH">
    <w:p w14:paraId="65371F6E" w14:textId="77777777"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2" w:author="Michael Hadley" w:date="2016-02-10T14:31:00Z" w:initials="MH">
    <w:p w14:paraId="0EBDA7B7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3" w:author="Michael Hadley" w:date="2016-02-10T14:32:00Z" w:initials="MH">
    <w:p w14:paraId="1CD7C869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F68EA">
        <w:rPr>
          <w:rStyle w:val="CommentReference"/>
        </w:rPr>
        <w:t>Insert date</w:t>
      </w:r>
      <w:r w:rsidR="00B9212C">
        <w:rPr>
          <w:rStyle w:val="CommentReference"/>
        </w:rPr>
        <w:t xml:space="preserve"> approved by Council</w:t>
      </w:r>
      <w:r w:rsidR="00FB6A3D">
        <w:rPr>
          <w:rStyle w:val="CommentReference"/>
        </w:rPr>
        <w:t xml:space="preserve"> (Month Year)</w:t>
      </w:r>
    </w:p>
  </w:comment>
  <w:comment w:id="5" w:author="Michael Hadley" w:date="2016-05-11T15:33:00Z" w:initials="MH">
    <w:p w14:paraId="1D302F13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5C8AB7F4" w14:textId="77777777"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</w:t>
      </w:r>
      <w:proofErr w:type="spellStart"/>
      <w:r>
        <w:t>Grillet</w:t>
      </w:r>
      <w:proofErr w:type="spellEnd"/>
      <w:r>
        <w:t xml:space="preserve">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7" w:author="Seamus Doyle" w:date="2018-09-17T15:46:00Z" w:initials="SD">
    <w:p w14:paraId="25C1BFB9" w14:textId="41995B03" w:rsidR="00E00E87" w:rsidRDefault="00E00E87">
      <w:pPr>
        <w:pStyle w:val="CommentText"/>
      </w:pPr>
      <w:r>
        <w:rPr>
          <w:rStyle w:val="CommentReference"/>
        </w:rPr>
        <w:annotationRef/>
      </w:r>
      <w:r>
        <w:t xml:space="preserve">This text is not really in line with the template for Recommendations. Could the sense of the text be incorporated in the Recognising, Considering, </w:t>
      </w:r>
      <w:proofErr w:type="spellStart"/>
      <w:r>
        <w:t>etc</w:t>
      </w:r>
      <w:proofErr w:type="spellEnd"/>
      <w:r>
        <w:t xml:space="preserve"> above? Ideas suggested below.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371F6E" w15:done="0"/>
  <w15:commentEx w15:paraId="0EBDA7B7" w15:done="0"/>
  <w15:commentEx w15:paraId="1CD7C869" w15:done="0"/>
  <w15:commentEx w15:paraId="5C8AB7F4" w15:done="0"/>
  <w15:commentEx w15:paraId="25C1BF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ED5D8" w14:textId="77777777" w:rsidR="005B4781" w:rsidRDefault="005B4781" w:rsidP="003274DB">
      <w:r>
        <w:separator/>
      </w:r>
    </w:p>
    <w:p w14:paraId="4B3EA0E0" w14:textId="77777777" w:rsidR="005B4781" w:rsidRDefault="005B4781"/>
  </w:endnote>
  <w:endnote w:type="continuationSeparator" w:id="0">
    <w:p w14:paraId="0FE305DD" w14:textId="77777777" w:rsidR="005B4781" w:rsidRDefault="005B4781" w:rsidP="003274DB">
      <w:r>
        <w:continuationSeparator/>
      </w:r>
    </w:p>
    <w:p w14:paraId="136496A0" w14:textId="77777777" w:rsidR="005B4781" w:rsidRDefault="005B47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CDA55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7C72AA6" wp14:editId="1EBBD795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3DFB9415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 xml:space="preserve">10, rue des </w:t>
    </w:r>
    <w:proofErr w:type="spellStart"/>
    <w:r w:rsidRPr="004E7119">
      <w:rPr>
        <w:color w:val="808080" w:themeColor="background1" w:themeShade="80"/>
        <w:sz w:val="16"/>
        <w:szCs w:val="16"/>
        <w:lang w:val="fr-FR"/>
      </w:rPr>
      <w:t>Gaudines</w:t>
    </w:r>
    <w:proofErr w:type="spellEnd"/>
    <w:r w:rsidRPr="004E7119">
      <w:rPr>
        <w:color w:val="808080" w:themeColor="background1" w:themeShade="80"/>
        <w:sz w:val="16"/>
        <w:szCs w:val="16"/>
        <w:lang w:val="fr-FR"/>
      </w:rPr>
      <w:t xml:space="preserve"> – 78100 Saint Germain en Laye, France</w:t>
    </w:r>
  </w:p>
  <w:p w14:paraId="2AB0DC80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E07EA5F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70B7307A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ECB9CBA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 xml:space="preserve">Association </w:t>
    </w:r>
    <w:proofErr w:type="spellStart"/>
    <w:r>
      <w:rPr>
        <w:rFonts w:ascii="Avenir Next Condensed" w:hAnsi="Avenir Next Condensed"/>
        <w:iCs/>
        <w:color w:val="00558C"/>
        <w:sz w:val="16"/>
        <w:szCs w:val="16"/>
      </w:rPr>
      <w:t>Internationale</w:t>
    </w:r>
    <w:proofErr w:type="spellEnd"/>
    <w:r>
      <w:rPr>
        <w:rFonts w:ascii="Avenir Next Condensed" w:hAnsi="Avenir Next Condensed"/>
        <w:iCs/>
        <w:color w:val="00558C"/>
        <w:sz w:val="16"/>
        <w:szCs w:val="16"/>
      </w:rPr>
      <w:t xml:space="preserve"> de Signalisation Maritime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3CDCB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5D4AD4D6" w14:textId="77777777" w:rsidR="007A72CF" w:rsidRDefault="007A72CF" w:rsidP="007A72CF">
    <w:pPr>
      <w:pStyle w:val="Footerportrait"/>
    </w:pPr>
  </w:p>
  <w:p w14:paraId="1AD40BC2" w14:textId="26087349" w:rsidR="007A72CF" w:rsidRPr="007A72CF" w:rsidRDefault="00B33F4C" w:rsidP="007A72CF">
    <w:pPr>
      <w:pStyle w:val="Footerportrait"/>
      <w:rPr>
        <w:rStyle w:val="PageNumber"/>
      </w:rPr>
    </w:pPr>
    <w:fldSimple w:instr=" STYLEREF &quot;Document type&quot; \* MERGEFORMAT ">
      <w:r w:rsidR="00903517">
        <w:t>IALA Recommendation</w:t>
      </w:r>
    </w:fldSimple>
    <w:r w:rsidR="007A72CF">
      <w:t xml:space="preserve"> </w:t>
    </w:r>
    <w:fldSimple w:instr=" STYLEREF &quot;Document number&quot; \* MERGEFORMAT ">
      <w:r w:rsidR="00903517">
        <w:t>Document reference</w:t>
      </w:r>
    </w:fldSimple>
    <w:r w:rsidR="00564664">
      <w:t xml:space="preserve"> </w:t>
    </w:r>
    <w:fldSimple w:instr=" STYLEREF &quot;Document name&quot; \* MERGEFORMAT ">
      <w:r w:rsidR="00903517">
        <w:t>GNSS Augmentation Services</w:t>
      </w:r>
    </w:fldSimple>
    <w:r w:rsidR="007A72CF">
      <w:tab/>
    </w:r>
  </w:p>
  <w:p w14:paraId="53D3C82C" w14:textId="3B6A46D9" w:rsidR="008608A4" w:rsidRDefault="00B33F4C" w:rsidP="007A72CF">
    <w:pPr>
      <w:pStyle w:val="Footerportrait"/>
    </w:pPr>
    <w:fldSimple w:instr=" STYLEREF &quot;Edition number&quot; \* MERGEFORMAT ">
      <w:r w:rsidR="00903517">
        <w:t>Edition 1.0</w:t>
      </w:r>
    </w:fldSimple>
    <w:r w:rsidR="007A72CF">
      <w:t xml:space="preserve"> </w:t>
    </w:r>
    <w:fldSimple w:instr=" STYLEREF &quot;Document date&quot; \* MERGEFORMAT ">
      <w:r w:rsidR="00903517">
        <w:t>Document date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903517">
      <w:t>6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22224" w14:textId="77777777" w:rsidR="005B4781" w:rsidRDefault="005B4781" w:rsidP="003274DB">
      <w:r>
        <w:separator/>
      </w:r>
    </w:p>
    <w:p w14:paraId="0824A00A" w14:textId="77777777" w:rsidR="005B4781" w:rsidRDefault="005B4781"/>
  </w:footnote>
  <w:footnote w:type="continuationSeparator" w:id="0">
    <w:p w14:paraId="59EC67FF" w14:textId="77777777" w:rsidR="005B4781" w:rsidRDefault="005B4781" w:rsidP="003274DB">
      <w:r>
        <w:continuationSeparator/>
      </w:r>
    </w:p>
    <w:p w14:paraId="5D5E9374" w14:textId="77777777" w:rsidR="005B4781" w:rsidRDefault="005B47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4446" w14:textId="5A3C2756" w:rsidR="00606A42" w:rsidRDefault="005B4781">
    <w:pPr>
      <w:pStyle w:val="Header"/>
    </w:pPr>
    <w:r>
      <w:rPr>
        <w:noProof/>
      </w:rPr>
      <w:pict w14:anchorId="1A6971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7" o:spid="_x0000_s2068" type="#_x0000_t136" style="position:absolute;margin-left:0;margin-top:0;width:571.4pt;height:87.9pt;rotation:315;z-index:-251592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B476F21"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EB47257">
        <v:shape id="PowerPlusWaterMarkObject1" o:spid="_x0000_s2049" type="#_x0000_t136" style="position:absolute;margin-left:0;margin-top:0;width:612.3pt;height:47.1pt;rotation:315;z-index:-25163161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5917F" w14:textId="7553B103" w:rsidR="002E4993" w:rsidRPr="00ED2A8D" w:rsidRDefault="005B4781" w:rsidP="00903517">
    <w:pPr>
      <w:pStyle w:val="Header"/>
      <w:jc w:val="right"/>
    </w:pPr>
    <w:r>
      <w:rPr>
        <w:noProof/>
      </w:rPr>
      <w:pict w14:anchorId="0CA7CF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8" o:spid="_x0000_s2069" type="#_x0000_t136" style="position:absolute;left:0;text-align:left;margin-left:0;margin-top:0;width:571.4pt;height:87.9pt;rotation:315;z-index:-251590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B935C94">
        <v:shape id="_x0000_s2058" type="#_x0000_t136" style="position:absolute;left:0;text-align:left;margin-left:0;margin-top:0;width:604.45pt;height:54.95pt;rotation:315;z-index:-2516131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5F5385F6" wp14:editId="2247134C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517">
      <w:t>ENG8-12.2.13</w:t>
    </w:r>
  </w:p>
  <w:p w14:paraId="30AB7C3F" w14:textId="77777777" w:rsidR="002E4993" w:rsidRPr="00ED2A8D" w:rsidRDefault="002E4993" w:rsidP="008747E0">
    <w:pPr>
      <w:pStyle w:val="Header"/>
    </w:pPr>
  </w:p>
  <w:p w14:paraId="3DCA3ED3" w14:textId="77777777" w:rsidR="002E4993" w:rsidRDefault="002E4993" w:rsidP="008747E0">
    <w:pPr>
      <w:pStyle w:val="Header"/>
    </w:pPr>
  </w:p>
  <w:p w14:paraId="12D8F880" w14:textId="77777777" w:rsidR="002E4993" w:rsidRDefault="002E4993" w:rsidP="008747E0">
    <w:pPr>
      <w:pStyle w:val="Header"/>
    </w:pPr>
  </w:p>
  <w:p w14:paraId="28C203CB" w14:textId="77777777" w:rsidR="002E4993" w:rsidRDefault="002E4993" w:rsidP="008747E0">
    <w:pPr>
      <w:pStyle w:val="Header"/>
    </w:pPr>
  </w:p>
  <w:p w14:paraId="36184C8D" w14:textId="77777777" w:rsidR="002E4993" w:rsidRDefault="002E4993" w:rsidP="008747E0">
    <w:pPr>
      <w:pStyle w:val="Header"/>
    </w:pPr>
  </w:p>
  <w:p w14:paraId="5D3D93D7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89" behindDoc="1" locked="0" layoutInCell="1" allowOverlap="1" wp14:anchorId="1BBC17CA" wp14:editId="19E9574F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D780C" w14:textId="77777777" w:rsidR="002E4993" w:rsidRPr="00ED2A8D" w:rsidRDefault="002E4993" w:rsidP="008747E0">
    <w:pPr>
      <w:pStyle w:val="Header"/>
    </w:pPr>
  </w:p>
  <w:p w14:paraId="02D32F24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1E6A7" w14:textId="4A933CDF" w:rsidR="00606A42" w:rsidRDefault="005B4781">
    <w:pPr>
      <w:pStyle w:val="Header"/>
    </w:pPr>
    <w:r>
      <w:rPr>
        <w:noProof/>
      </w:rPr>
      <w:pict w14:anchorId="04EE71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6" o:spid="_x0000_s2067" type="#_x0000_t136" style="position:absolute;margin-left:0;margin-top:0;width:571.4pt;height:87.9pt;rotation:315;z-index:-251594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74A283A"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11DC2D60">
        <v:shape id="PowerPlusWaterMarkObject3" o:spid="_x0000_s2051" type="#_x0000_t136" style="position:absolute;margin-left:0;margin-top:0;width:612.3pt;height:47.1pt;rotation:315;z-index:-2516275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07408" w14:textId="50A3D8DD" w:rsidR="00606A42" w:rsidRDefault="005B4781">
    <w:pPr>
      <w:pStyle w:val="Header"/>
    </w:pPr>
    <w:r>
      <w:rPr>
        <w:noProof/>
      </w:rPr>
      <w:pict w14:anchorId="4C0400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0" o:spid="_x0000_s2071" type="#_x0000_t136" style="position:absolute;margin-left:0;margin-top:0;width:571.4pt;height:87.9pt;rotation:315;z-index:-251586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6C57FD6"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FD9B4" w14:textId="08A21F6C" w:rsidR="002E4993" w:rsidRPr="00ED2A8D" w:rsidRDefault="005B4781" w:rsidP="008747E0">
    <w:pPr>
      <w:pStyle w:val="Header"/>
    </w:pPr>
    <w:r>
      <w:rPr>
        <w:noProof/>
      </w:rPr>
      <w:pict w14:anchorId="5BA94A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1" o:spid="_x0000_s2072" type="#_x0000_t136" style="position:absolute;margin-left:0;margin-top:0;width:571.4pt;height:87.9pt;rotation:315;z-index:-2515845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B76C7C">
        <v:shape id="_x0000_s2061" type="#_x0000_t136" style="position:absolute;margin-left:0;margin-top:0;width:604.45pt;height:54.95pt;rotation:315;z-index:-25160704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4BC9A4F7" wp14:editId="11CA825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DFA9BA" w14:textId="77777777" w:rsidR="002E4993" w:rsidRPr="00ED2A8D" w:rsidRDefault="002E4993" w:rsidP="008747E0">
    <w:pPr>
      <w:pStyle w:val="Header"/>
    </w:pPr>
  </w:p>
  <w:p w14:paraId="087F2E86" w14:textId="77777777" w:rsidR="002E4993" w:rsidRDefault="002E4993" w:rsidP="008747E0">
    <w:pPr>
      <w:pStyle w:val="Header"/>
    </w:pPr>
  </w:p>
  <w:p w14:paraId="1228782A" w14:textId="77777777" w:rsidR="002E4993" w:rsidRDefault="002E4993" w:rsidP="008747E0">
    <w:pPr>
      <w:pStyle w:val="Header"/>
    </w:pPr>
  </w:p>
  <w:p w14:paraId="3596A08D" w14:textId="77777777" w:rsidR="002E4993" w:rsidRDefault="002E4993" w:rsidP="008747E0">
    <w:pPr>
      <w:pStyle w:val="Header"/>
    </w:pPr>
  </w:p>
  <w:p w14:paraId="6E9A0B06" w14:textId="77777777" w:rsidR="002E4993" w:rsidRPr="00441393" w:rsidRDefault="002E4993" w:rsidP="00441393">
    <w:pPr>
      <w:pStyle w:val="Contents"/>
    </w:pPr>
    <w:r>
      <w:t xml:space="preserve">DOCUMENT </w:t>
    </w:r>
    <w:r w:rsidR="00A93307">
      <w:t>HISTORY</w:t>
    </w:r>
  </w:p>
  <w:p w14:paraId="26A5E229" w14:textId="77777777" w:rsidR="002E4993" w:rsidRPr="00ED2A8D" w:rsidRDefault="002E4993" w:rsidP="008747E0">
    <w:pPr>
      <w:pStyle w:val="Header"/>
    </w:pPr>
  </w:p>
  <w:p w14:paraId="44E217D6" w14:textId="77777777" w:rsidR="002E4993" w:rsidRPr="00AC33A2" w:rsidRDefault="002E4993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21DC0" w14:textId="085D4798" w:rsidR="00606A42" w:rsidRDefault="005B4781">
    <w:pPr>
      <w:pStyle w:val="Header"/>
    </w:pPr>
    <w:r>
      <w:rPr>
        <w:noProof/>
      </w:rPr>
      <w:pict w14:anchorId="62BD04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9" o:spid="_x0000_s2070" type="#_x0000_t136" style="position:absolute;margin-left:0;margin-top:0;width:571.4pt;height:87.9pt;rotation:315;z-index:-251588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0F7A2BE"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DF7B0DF">
        <v:shape id="PowerPlusWaterMarkObject6" o:spid="_x0000_s2054" type="#_x0000_t136" style="position:absolute;margin-left:0;margin-top:0;width:612.3pt;height:47.1pt;rotation:315;z-index:-2516213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A72C4" w14:textId="31AF21D6" w:rsidR="00606A42" w:rsidRDefault="005B4781">
    <w:pPr>
      <w:pStyle w:val="Header"/>
    </w:pPr>
    <w:r>
      <w:rPr>
        <w:noProof/>
      </w:rPr>
      <w:pict w14:anchorId="1DA082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3" o:spid="_x0000_s2074" type="#_x0000_t136" style="position:absolute;margin-left:0;margin-top:0;width:571.4pt;height:87.9pt;rotation:315;z-index:-2515804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1249378D"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7CAB7" w14:textId="3AC3A7B4" w:rsidR="002E4993" w:rsidRPr="00667792" w:rsidRDefault="005B4781" w:rsidP="00667792">
    <w:pPr>
      <w:pStyle w:val="Header"/>
    </w:pPr>
    <w:r>
      <w:rPr>
        <w:noProof/>
      </w:rPr>
      <w:pict w14:anchorId="563B44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4" o:spid="_x0000_s2075" type="#_x0000_t136" style="position:absolute;margin-left:0;margin-top:0;width:571.4pt;height:87.9pt;rotation:315;z-index:-2515783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FE0E219">
        <v:shape id="_x0000_s2064" type="#_x0000_t136" style="position:absolute;margin-left:0;margin-top:0;width:604.45pt;height:54.95pt;rotation:315;z-index:-2516008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214EDB29" wp14:editId="693A73F5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61B2E" w14:textId="370EDD7E" w:rsidR="00606A42" w:rsidRDefault="005B4781">
    <w:pPr>
      <w:pStyle w:val="Header"/>
    </w:pPr>
    <w:r>
      <w:rPr>
        <w:noProof/>
      </w:rPr>
      <w:pict w14:anchorId="2128D8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2" o:spid="_x0000_s2073" type="#_x0000_t136" style="position:absolute;margin-left:0;margin-top:0;width:571.4pt;height:87.9pt;rotation:315;z-index:-2515824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27F6376"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7088"/>
        </w:tabs>
        <w:ind w:left="708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808"/>
        </w:tabs>
        <w:ind w:left="81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8528"/>
        </w:tabs>
        <w:ind w:left="88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9248"/>
        </w:tabs>
        <w:ind w:left="960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9968"/>
        </w:tabs>
        <w:ind w:left="1032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10688"/>
        </w:tabs>
        <w:ind w:left="1104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11408"/>
        </w:tabs>
        <w:ind w:left="1176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12128"/>
        </w:tabs>
        <w:ind w:left="1248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2848"/>
        </w:tabs>
        <w:ind w:left="13208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3B36D8"/>
    <w:multiLevelType w:val="hybridMultilevel"/>
    <w:tmpl w:val="7A18622A"/>
    <w:lvl w:ilvl="0" w:tplc="6002B4C4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>
    <w:nsid w:val="7EF55E41"/>
    <w:multiLevelType w:val="hybridMultilevel"/>
    <w:tmpl w:val="6E8C63DE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4"/>
  </w:num>
  <w:num w:numId="21">
    <w:abstractNumId w:val="32"/>
  </w:num>
  <w:num w:numId="22">
    <w:abstractNumId w:val="33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5"/>
  </w:num>
  <w:num w:numId="34">
    <w:abstractNumId w:val="22"/>
  </w:num>
  <w:num w:numId="35">
    <w:abstractNumId w:val="33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6"/>
  </w:num>
  <w:num w:numId="40">
    <w:abstractNumId w:val="3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Seamus Doyle">
    <w15:presenceInfo w15:providerId="None" w15:userId="Seamus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59"/>
    <w:rsid w:val="000174F9"/>
    <w:rsid w:val="00023C4D"/>
    <w:rsid w:val="000258F6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86B29"/>
    <w:rsid w:val="000904ED"/>
    <w:rsid w:val="0009304C"/>
    <w:rsid w:val="00094508"/>
    <w:rsid w:val="00096642"/>
    <w:rsid w:val="000A27A8"/>
    <w:rsid w:val="000A54EB"/>
    <w:rsid w:val="000B26B9"/>
    <w:rsid w:val="000C3F59"/>
    <w:rsid w:val="000C711B"/>
    <w:rsid w:val="000E3954"/>
    <w:rsid w:val="000E3E52"/>
    <w:rsid w:val="000F0F9F"/>
    <w:rsid w:val="000F3F43"/>
    <w:rsid w:val="001021E4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72B39"/>
    <w:rsid w:val="001774C5"/>
    <w:rsid w:val="001875B1"/>
    <w:rsid w:val="001B7940"/>
    <w:rsid w:val="001C16E6"/>
    <w:rsid w:val="001C70A2"/>
    <w:rsid w:val="001D4A3E"/>
    <w:rsid w:val="001E416D"/>
    <w:rsid w:val="00201337"/>
    <w:rsid w:val="002022EA"/>
    <w:rsid w:val="00205B17"/>
    <w:rsid w:val="00205D9B"/>
    <w:rsid w:val="0020782B"/>
    <w:rsid w:val="002204DA"/>
    <w:rsid w:val="0022371A"/>
    <w:rsid w:val="002520AD"/>
    <w:rsid w:val="002524F3"/>
    <w:rsid w:val="002547CB"/>
    <w:rsid w:val="00257DF8"/>
    <w:rsid w:val="00257E4A"/>
    <w:rsid w:val="002639CB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4DC2"/>
    <w:rsid w:val="00315CE3"/>
    <w:rsid w:val="00316598"/>
    <w:rsid w:val="00320A41"/>
    <w:rsid w:val="003230A8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1FF9"/>
    <w:rsid w:val="003F0991"/>
    <w:rsid w:val="003F1C3A"/>
    <w:rsid w:val="00401703"/>
    <w:rsid w:val="0040376B"/>
    <w:rsid w:val="00405755"/>
    <w:rsid w:val="0041602D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0B74"/>
    <w:rsid w:val="0052101F"/>
    <w:rsid w:val="00523040"/>
    <w:rsid w:val="00526234"/>
    <w:rsid w:val="00530A84"/>
    <w:rsid w:val="005378B8"/>
    <w:rsid w:val="00545234"/>
    <w:rsid w:val="00557434"/>
    <w:rsid w:val="0056098E"/>
    <w:rsid w:val="005629E8"/>
    <w:rsid w:val="00564664"/>
    <w:rsid w:val="00581487"/>
    <w:rsid w:val="0059159F"/>
    <w:rsid w:val="00595415"/>
    <w:rsid w:val="00597652"/>
    <w:rsid w:val="005A080B"/>
    <w:rsid w:val="005A5370"/>
    <w:rsid w:val="005B12A5"/>
    <w:rsid w:val="005B4781"/>
    <w:rsid w:val="005C161A"/>
    <w:rsid w:val="005C1BCB"/>
    <w:rsid w:val="005C2312"/>
    <w:rsid w:val="005C4735"/>
    <w:rsid w:val="005C5C63"/>
    <w:rsid w:val="005C67E5"/>
    <w:rsid w:val="005C7A9B"/>
    <w:rsid w:val="005D304B"/>
    <w:rsid w:val="005E3989"/>
    <w:rsid w:val="005E4659"/>
    <w:rsid w:val="005F1386"/>
    <w:rsid w:val="005F17C2"/>
    <w:rsid w:val="005F5934"/>
    <w:rsid w:val="00606A42"/>
    <w:rsid w:val="006127AC"/>
    <w:rsid w:val="00621736"/>
    <w:rsid w:val="00630502"/>
    <w:rsid w:val="00634A78"/>
    <w:rsid w:val="00640299"/>
    <w:rsid w:val="00642025"/>
    <w:rsid w:val="0065107F"/>
    <w:rsid w:val="00657038"/>
    <w:rsid w:val="00666061"/>
    <w:rsid w:val="00667424"/>
    <w:rsid w:val="00667792"/>
    <w:rsid w:val="006700D9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9A9"/>
    <w:rsid w:val="00731DEE"/>
    <w:rsid w:val="007326BF"/>
    <w:rsid w:val="00741135"/>
    <w:rsid w:val="00742FAF"/>
    <w:rsid w:val="0074389F"/>
    <w:rsid w:val="00755B03"/>
    <w:rsid w:val="00764789"/>
    <w:rsid w:val="00766AD4"/>
    <w:rsid w:val="007715E8"/>
    <w:rsid w:val="00776004"/>
    <w:rsid w:val="00783FF6"/>
    <w:rsid w:val="0078486B"/>
    <w:rsid w:val="00785A39"/>
    <w:rsid w:val="00786C8F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1C6A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97779"/>
    <w:rsid w:val="008A7C55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3517"/>
    <w:rsid w:val="009069AA"/>
    <w:rsid w:val="00911CE8"/>
    <w:rsid w:val="00914E26"/>
    <w:rsid w:val="0091590F"/>
    <w:rsid w:val="00915F02"/>
    <w:rsid w:val="00920B0A"/>
    <w:rsid w:val="0092540C"/>
    <w:rsid w:val="00925E0F"/>
    <w:rsid w:val="00931A57"/>
    <w:rsid w:val="009414E6"/>
    <w:rsid w:val="00944B73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33F4C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D0748"/>
    <w:rsid w:val="00BD34F5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5DA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30BF"/>
    <w:rsid w:val="00D653B1"/>
    <w:rsid w:val="00D65EF9"/>
    <w:rsid w:val="00D704D7"/>
    <w:rsid w:val="00D74AE1"/>
    <w:rsid w:val="00D865A8"/>
    <w:rsid w:val="00D90D37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0E87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207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52779"/>
    <w:rsid w:val="00F527AC"/>
    <w:rsid w:val="00F575BD"/>
    <w:rsid w:val="00F6050E"/>
    <w:rsid w:val="00F61D83"/>
    <w:rsid w:val="00F631CA"/>
    <w:rsid w:val="00F6376B"/>
    <w:rsid w:val="00F65DD1"/>
    <w:rsid w:val="00F707B3"/>
    <w:rsid w:val="00F71135"/>
    <w:rsid w:val="00F714FC"/>
    <w:rsid w:val="00F752E1"/>
    <w:rsid w:val="00F83A53"/>
    <w:rsid w:val="00F90461"/>
    <w:rsid w:val="00F905E1"/>
    <w:rsid w:val="00F93369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A64D7D1"/>
  <w15:docId w15:val="{33FC8330-BE48-461E-B17F-392BC38F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  <w:style w:type="paragraph" w:styleId="ListParagraph">
    <w:name w:val="List Paragraph"/>
    <w:aliases w:val="GSA List,S-P puce2,LTP - List,bei normal,Párrafo de lista segundo nivel CAP 3,Bullet List Paragraph,Lettre d'introduction,Numbered paragraph 1,Paragrafo elenco,1st level - Bullet List Paragraph,Heading 4 bullet,List Paragraph1,lp1,p"/>
    <w:basedOn w:val="Normal"/>
    <w:link w:val="ListParagraphChar"/>
    <w:uiPriority w:val="34"/>
    <w:qFormat/>
    <w:rsid w:val="0020782B"/>
    <w:pPr>
      <w:spacing w:before="120" w:line="240" w:lineRule="auto"/>
      <w:ind w:left="720"/>
      <w:contextualSpacing/>
      <w:jc w:val="both"/>
    </w:pPr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customStyle="1" w:styleId="ListParagraphChar">
    <w:name w:val="List Paragraph Char"/>
    <w:aliases w:val="GSA List Char,S-P puce2 Char,LTP - List Char,bei normal Char,Párrafo de lista segundo nivel CAP 3 Char,Bullet List Paragraph Char,Lettre d'introduction Char,Numbered paragraph 1 Char,Paragrafo elenco Char,Heading 4 bullet Char,p Char"/>
    <w:basedOn w:val="DefaultParagraphFont"/>
    <w:link w:val="ListParagraph"/>
    <w:uiPriority w:val="34"/>
    <w:qFormat/>
    <w:rsid w:val="0020782B"/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styleId="PlaceholderText">
    <w:name w:val="Placeholder Text"/>
    <w:basedOn w:val="DefaultParagraphFont"/>
    <w:uiPriority w:val="99"/>
    <w:semiHidden/>
    <w:rsid w:val="00915F02"/>
    <w:rPr>
      <w:color w:val="808080"/>
    </w:rPr>
  </w:style>
  <w:style w:type="paragraph" w:styleId="Revision">
    <w:name w:val="Revision"/>
    <w:hidden/>
    <w:uiPriority w:val="99"/>
    <w:semiHidden/>
    <w:rsid w:val="00581487"/>
    <w:pPr>
      <w:spacing w:after="0" w:line="240" w:lineRule="auto"/>
    </w:pPr>
    <w:rPr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18" Type="http://schemas.openxmlformats.org/officeDocument/2006/relationships/hyperlink" Target="http://www.trinityhouse.co.u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nlb.org.uk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E56DD-B6A1-4842-BF0C-C19268A5ABBB}"/>
      </w:docPartPr>
      <w:docPartBody>
        <w:p w:rsidR="00212B37" w:rsidRDefault="00B175F0">
          <w:r w:rsidRPr="004B0F2B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B43C5-1EC6-46F3-A327-652D1816EACD}"/>
      </w:docPartPr>
      <w:docPartBody>
        <w:p w:rsidR="00212B37" w:rsidRDefault="00B175F0"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26AAD7E3954BDCBB1AAFE632D85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DF17B-40BF-4603-8C6D-7E7CC1682F9D}"/>
      </w:docPartPr>
      <w:docPartBody>
        <w:p w:rsidR="00212B37" w:rsidRDefault="00B175F0" w:rsidP="00B175F0">
          <w:pPr>
            <w:pStyle w:val="8026AAD7E3954BDCBB1AAFE632D85B6F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420376A51A4318BD7D7F94948C9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71B10-8991-4B5A-8017-356E7134BDCD}"/>
      </w:docPartPr>
      <w:docPartBody>
        <w:p w:rsidR="00212B37" w:rsidRDefault="00B175F0" w:rsidP="00B175F0">
          <w:pPr>
            <w:pStyle w:val="05420376A51A4318BD7D7F94948C9060"/>
          </w:pPr>
          <w:r w:rsidRPr="004B0F2B">
            <w:rPr>
              <w:rStyle w:val="PlaceholderText"/>
            </w:rPr>
            <w:t>Click or tap to enter a date.</w:t>
          </w:r>
        </w:p>
      </w:docPartBody>
    </w:docPart>
    <w:docPart>
      <w:docPartPr>
        <w:name w:val="735386D2F4014D73B91340A3499F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1C8AB-879B-4208-8440-B75EFA6C05A1}"/>
      </w:docPartPr>
      <w:docPartBody>
        <w:p w:rsidR="00212B37" w:rsidRDefault="00B175F0" w:rsidP="00B175F0">
          <w:pPr>
            <w:pStyle w:val="735386D2F4014D73B91340A3499FA136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F6B4BD8A3D4CC787406B9FDF336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91E0F-1765-4BB4-A638-B90BED6EBC3F}"/>
      </w:docPartPr>
      <w:docPartBody>
        <w:p w:rsidR="00212B37" w:rsidRDefault="00B175F0" w:rsidP="00B175F0">
          <w:pPr>
            <w:pStyle w:val="AEF6B4BD8A3D4CC787406B9FDF33642E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9958848331430D85655E44C315A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76A8C-2A33-40F5-9B74-213AE4FE2578}"/>
      </w:docPartPr>
      <w:docPartBody>
        <w:p w:rsidR="00212B37" w:rsidRDefault="00B175F0" w:rsidP="00B175F0">
          <w:pPr>
            <w:pStyle w:val="E49958848331430D85655E44C315A6D4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F0"/>
    <w:rsid w:val="00212B37"/>
    <w:rsid w:val="00651E5F"/>
    <w:rsid w:val="0086680A"/>
    <w:rsid w:val="00A219DE"/>
    <w:rsid w:val="00B175F0"/>
    <w:rsid w:val="00E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75F0"/>
    <w:rPr>
      <w:color w:val="808080"/>
    </w:rPr>
  </w:style>
  <w:style w:type="paragraph" w:customStyle="1" w:styleId="D868DD59E70844058C1D9C0E5B140182">
    <w:name w:val="D868DD59E70844058C1D9C0E5B140182"/>
    <w:rsid w:val="00B175F0"/>
  </w:style>
  <w:style w:type="paragraph" w:customStyle="1" w:styleId="398175A464154ACA905C01E3451843EB">
    <w:name w:val="398175A464154ACA905C01E3451843EB"/>
    <w:rsid w:val="00B175F0"/>
  </w:style>
  <w:style w:type="paragraph" w:customStyle="1" w:styleId="8026AAD7E3954BDCBB1AAFE632D85B6F">
    <w:name w:val="8026AAD7E3954BDCBB1AAFE632D85B6F"/>
    <w:rsid w:val="00B175F0"/>
  </w:style>
  <w:style w:type="paragraph" w:customStyle="1" w:styleId="5FA5A13EA58F4DD5B596022304A70EEB">
    <w:name w:val="5FA5A13EA58F4DD5B596022304A70EEB"/>
    <w:rsid w:val="00B175F0"/>
  </w:style>
  <w:style w:type="paragraph" w:customStyle="1" w:styleId="05420376A51A4318BD7D7F94948C9060">
    <w:name w:val="05420376A51A4318BD7D7F94948C9060"/>
    <w:rsid w:val="00B175F0"/>
  </w:style>
  <w:style w:type="paragraph" w:customStyle="1" w:styleId="735386D2F4014D73B91340A3499FA136">
    <w:name w:val="735386D2F4014D73B91340A3499FA136"/>
    <w:rsid w:val="00B175F0"/>
  </w:style>
  <w:style w:type="paragraph" w:customStyle="1" w:styleId="AEF6B4BD8A3D4CC787406B9FDF33642E">
    <w:name w:val="AEF6B4BD8A3D4CC787406B9FDF33642E"/>
    <w:rsid w:val="00B175F0"/>
  </w:style>
  <w:style w:type="paragraph" w:customStyle="1" w:styleId="E49958848331430D85655E44C315A6D4">
    <w:name w:val="E49958848331430D85655E44C315A6D4"/>
    <w:rsid w:val="00B175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522C4-0558-4D9B-8FAD-49BF8468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7663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Alan Grant</dc:creator>
  <cp:keywords/>
  <dc:description/>
  <cp:lastModifiedBy>Seamus Doyle</cp:lastModifiedBy>
  <cp:revision>3</cp:revision>
  <dcterms:created xsi:type="dcterms:W3CDTF">2018-10-18T18:00:00Z</dcterms:created>
  <dcterms:modified xsi:type="dcterms:W3CDTF">2018-10-18T18:01:00Z</dcterms:modified>
  <cp:category/>
</cp:coreProperties>
</file>